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E11C1" w:rsidRPr="00CF150E" w:rsidRDefault="00A21164" w:rsidP="009631A0">
      <w:pPr>
        <w:pStyle w:val="Title"/>
        <w:jc w:val="left"/>
        <w:rPr>
          <w:rFonts w:ascii="Abadi MT Condensed Extra Bold" w:hAnsi="Abadi MT Condensed Extra Bold" w:cs="Lucida Sans Unicode"/>
          <w:sz w:val="20"/>
          <w:szCs w:val="32"/>
        </w:rPr>
      </w:pPr>
      <w:r w:rsidRPr="00A21164">
        <w:rPr>
          <w:rFonts w:ascii="Abadi MT Condensed Extra Bold" w:hAnsi="Abadi MT Condensed Extra Bold"/>
          <w:noProof/>
          <w:sz w:val="2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124" type="#_x0000_t202" style="position:absolute;margin-left:6in;margin-top:-32.6pt;width:102pt;height:34.5pt;z-index:-251650560;mso-wrap-edited:f;mso-position-horizontal:absolute;mso-position-vertical:absolute" filled="f" strokecolor="black [3213]" strokeweight="1pt">
            <v:fill o:detectmouseclick="t"/>
            <v:textbox style="mso-next-textbox:#_x0000_s1124" inset=",7.2pt,,7.2pt">
              <w:txbxContent>
                <w:p w:rsidR="000A5EE4" w:rsidRPr="000A5EE4" w:rsidRDefault="000A5EE4" w:rsidP="000A5EE4">
                  <w:pPr>
                    <w:jc w:val="center"/>
                    <w:rPr>
                      <w:b/>
                      <w:color w:val="FF0000"/>
                      <w:sz w:val="20"/>
                      <w:rPrChange w:id="0" w:author="SAS" w:date="2010-04-27T11:08:00Z">
                        <w:rPr/>
                      </w:rPrChange>
                    </w:rPr>
                  </w:pPr>
                  <w:r w:rsidRPr="000A5EE4">
                    <w:rPr>
                      <w:b/>
                      <w:color w:val="FF0000"/>
                      <w:sz w:val="20"/>
                    </w:rPr>
                    <w:t>Official Application</w:t>
                  </w:r>
                </w:p>
              </w:txbxContent>
            </v:textbox>
          </v:shape>
        </w:pict>
      </w:r>
    </w:p>
    <w:p w:rsidR="000A5EE4" w:rsidRDefault="00CF150E" w:rsidP="000A5EE4">
      <w:pPr>
        <w:pStyle w:val="Header"/>
        <w:tabs>
          <w:tab w:val="clear" w:pos="4320"/>
          <w:tab w:val="clear" w:pos="8640"/>
          <w:tab w:val="left" w:pos="720"/>
          <w:tab w:val="left" w:pos="1080"/>
          <w:tab w:val="left" w:pos="1170"/>
          <w:tab w:val="left" w:pos="1350"/>
        </w:tabs>
        <w:spacing w:before="60" w:after="60"/>
        <w:ind w:left="1166" w:hanging="1166"/>
        <w:rPr>
          <w:sz w:val="20"/>
        </w:rPr>
      </w:pPr>
      <w:r>
        <w:rPr>
          <w:b/>
          <w:sz w:val="20"/>
        </w:rPr>
        <w:t>Instructions</w:t>
      </w:r>
      <w:r w:rsidR="000A5EE4" w:rsidRPr="000A5EE4">
        <w:rPr>
          <w:b/>
          <w:sz w:val="20"/>
        </w:rPr>
        <w:t>:</w:t>
      </w:r>
      <w:r w:rsidR="00080412">
        <w:rPr>
          <w:sz w:val="20"/>
        </w:rPr>
        <w:t xml:space="preserve"> </w:t>
      </w:r>
      <w:r w:rsidR="00080412">
        <w:rPr>
          <w:sz w:val="20"/>
        </w:rPr>
        <w:tab/>
      </w:r>
      <w:r w:rsidR="008D42BF">
        <w:rPr>
          <w:sz w:val="20"/>
        </w:rPr>
        <w:t xml:space="preserve">1. </w:t>
      </w:r>
      <w:r w:rsidR="000A5EE4" w:rsidRPr="000A5EE4">
        <w:rPr>
          <w:sz w:val="20"/>
        </w:rPr>
        <w:t>The PD application form should be completed in full and submitted to the Ed. Programs Office a minimum of one month</w:t>
      </w:r>
      <w:r w:rsidR="00B8321C">
        <w:rPr>
          <w:sz w:val="20"/>
        </w:rPr>
        <w:t xml:space="preserve"> </w:t>
      </w:r>
      <w:r w:rsidR="000A5EE4" w:rsidRPr="000A5EE4">
        <w:rPr>
          <w:sz w:val="20"/>
        </w:rPr>
        <w:t>prior to registration deadline.</w:t>
      </w:r>
    </w:p>
    <w:p w:rsidR="00B9140E" w:rsidRDefault="000A5EE4" w:rsidP="008D42BF">
      <w:pPr>
        <w:pStyle w:val="Header"/>
        <w:tabs>
          <w:tab w:val="clear" w:pos="4320"/>
          <w:tab w:val="clear" w:pos="8640"/>
          <w:tab w:val="left" w:pos="720"/>
          <w:tab w:val="left" w:pos="1080"/>
          <w:tab w:val="left" w:pos="1170"/>
          <w:tab w:val="left" w:pos="1350"/>
        </w:tabs>
        <w:spacing w:before="60" w:after="60"/>
        <w:ind w:left="1170" w:hanging="1170"/>
        <w:rPr>
          <w:sz w:val="20"/>
        </w:rPr>
      </w:pPr>
      <w:r w:rsidRPr="000A5EE4">
        <w:rPr>
          <w:sz w:val="20"/>
        </w:rPr>
        <w:tab/>
      </w:r>
      <w:r w:rsidRPr="000A5EE4">
        <w:rPr>
          <w:sz w:val="20"/>
        </w:rPr>
        <w:tab/>
      </w:r>
      <w:r w:rsidRPr="000A5EE4">
        <w:rPr>
          <w:sz w:val="20"/>
        </w:rPr>
        <w:tab/>
      </w:r>
      <w:r w:rsidR="008D42BF">
        <w:rPr>
          <w:sz w:val="20"/>
        </w:rPr>
        <w:t xml:space="preserve">2. </w:t>
      </w:r>
      <w:r w:rsidRPr="000A5EE4">
        <w:rPr>
          <w:sz w:val="20"/>
        </w:rPr>
        <w:t xml:space="preserve">If </w:t>
      </w:r>
      <w:r w:rsidR="008D42BF">
        <w:rPr>
          <w:sz w:val="20"/>
        </w:rPr>
        <w:t>you apply for IB or AP workshop, please submit your PD application form to the IB or AP coordinator first.</w:t>
      </w:r>
    </w:p>
    <w:p w:rsidR="000A5EE4" w:rsidRPr="000A5EE4" w:rsidRDefault="000A5EE4" w:rsidP="000A5EE4">
      <w:pPr>
        <w:pStyle w:val="Header"/>
        <w:tabs>
          <w:tab w:val="clear" w:pos="4320"/>
          <w:tab w:val="clear" w:pos="8640"/>
          <w:tab w:val="left" w:pos="720"/>
          <w:tab w:val="left" w:pos="1080"/>
          <w:tab w:val="left" w:pos="1170"/>
          <w:tab w:val="left" w:pos="1350"/>
        </w:tabs>
        <w:spacing w:before="60" w:after="60"/>
        <w:ind w:left="1170" w:hanging="1170"/>
        <w:rPr>
          <w:sz w:val="16"/>
        </w:rPr>
      </w:pPr>
    </w:p>
    <w:p w:rsidR="000A5EE4" w:rsidRPr="000A5EE4" w:rsidRDefault="00B9140E" w:rsidP="000A5EE4">
      <w:pPr>
        <w:pStyle w:val="Header"/>
        <w:tabs>
          <w:tab w:val="clear" w:pos="4320"/>
          <w:tab w:val="clear" w:pos="8640"/>
          <w:tab w:val="left" w:pos="720"/>
          <w:tab w:val="left" w:pos="1170"/>
          <w:tab w:val="left" w:pos="1260"/>
          <w:tab w:val="left" w:pos="1350"/>
        </w:tabs>
        <w:spacing w:before="60" w:after="60"/>
        <w:ind w:left="1080" w:hanging="1170"/>
        <w:rPr>
          <w:sz w:val="20"/>
        </w:rPr>
      </w:pPr>
      <w:r>
        <w:rPr>
          <w:b/>
          <w:sz w:val="20"/>
        </w:rPr>
        <w:t xml:space="preserve">  </w:t>
      </w:r>
      <w:r w:rsidR="000A5EE4" w:rsidRPr="000A5EE4">
        <w:rPr>
          <w:b/>
          <w:sz w:val="20"/>
        </w:rPr>
        <w:t>School Year:</w:t>
      </w:r>
      <w:r>
        <w:rPr>
          <w:sz w:val="20"/>
        </w:rPr>
        <w:t xml:space="preserve"> </w:t>
      </w:r>
      <w:r w:rsidR="00F51A1F">
        <w:rPr>
          <w:sz w:val="20"/>
        </w:rPr>
        <w:tab/>
      </w:r>
      <w:r w:rsidR="00F51A1F">
        <w:rPr>
          <w:sz w:val="20"/>
        </w:rPr>
        <w:tab/>
      </w:r>
      <w:r w:rsidR="000A5EE4" w:rsidRPr="000A5EE4">
        <w:rPr>
          <w:b/>
          <w:sz w:val="20"/>
        </w:rPr>
        <w:t>20</w:t>
      </w:r>
      <w:ins w:id="1" w:author="SAS" w:date="2010-04-27T20:11:00Z">
        <w:r w:rsidR="00A21164">
          <w:rPr>
            <w:sz w:val="20"/>
          </w:rPr>
          <w:fldChar w:fldCharType="begin">
            <w:ffData>
              <w:name w:val="Text20"/>
              <w:enabled/>
              <w:calcOnExit w:val="0"/>
              <w:textInput/>
            </w:ffData>
          </w:fldChar>
        </w:r>
        <w:bookmarkStart w:id="2" w:name="Text20"/>
        <w:r w:rsidR="003903A2">
          <w:rPr>
            <w:sz w:val="20"/>
          </w:rPr>
          <w:instrText xml:space="preserve"> FORMTEXT </w:instrText>
        </w:r>
      </w:ins>
      <w:r w:rsidR="00242323" w:rsidRPr="00A21164">
        <w:rPr>
          <w:sz w:val="20"/>
        </w:rPr>
      </w:r>
      <w:r w:rsidR="00A21164">
        <w:rPr>
          <w:sz w:val="20"/>
        </w:rPr>
        <w:fldChar w:fldCharType="separate"/>
      </w:r>
      <w:r w:rsidR="003903A2">
        <w:rPr>
          <w:sz w:val="20"/>
        </w:rPr>
        <w:t> </w:t>
      </w:r>
      <w:r w:rsidR="003903A2">
        <w:rPr>
          <w:sz w:val="20"/>
        </w:rPr>
        <w:t> </w:t>
      </w:r>
      <w:r w:rsidR="003903A2">
        <w:rPr>
          <w:sz w:val="20"/>
        </w:rPr>
        <w:t> </w:t>
      </w:r>
      <w:r w:rsidR="003903A2">
        <w:rPr>
          <w:sz w:val="20"/>
        </w:rPr>
        <w:t> </w:t>
      </w:r>
      <w:r w:rsidR="003903A2">
        <w:rPr>
          <w:sz w:val="20"/>
        </w:rPr>
        <w:t> </w:t>
      </w:r>
      <w:ins w:id="3" w:author="SAS" w:date="2010-04-27T20:11:00Z">
        <w:r w:rsidR="00A21164">
          <w:rPr>
            <w:sz w:val="20"/>
          </w:rPr>
          <w:fldChar w:fldCharType="end"/>
        </w:r>
      </w:ins>
      <w:bookmarkEnd w:id="2"/>
      <w:del w:id="4" w:author="SAS" w:date="2010-04-27T20:11:00Z">
        <w:r w:rsidDel="003903A2">
          <w:rPr>
            <w:sz w:val="20"/>
          </w:rPr>
          <w:delText xml:space="preserve">_ _ </w:delText>
        </w:r>
      </w:del>
      <w:r>
        <w:rPr>
          <w:sz w:val="20"/>
        </w:rPr>
        <w:t xml:space="preserve">/ </w:t>
      </w:r>
      <w:r w:rsidR="000A5EE4" w:rsidRPr="000A5EE4">
        <w:rPr>
          <w:b/>
          <w:sz w:val="20"/>
        </w:rPr>
        <w:t>20</w:t>
      </w:r>
      <w:ins w:id="5" w:author="SAS" w:date="2010-04-27T20:11:00Z">
        <w:r w:rsidR="00A21164">
          <w:rPr>
            <w:sz w:val="20"/>
          </w:rPr>
          <w:fldChar w:fldCharType="begin">
            <w:ffData>
              <w:name w:val="Text21"/>
              <w:enabled/>
              <w:calcOnExit w:val="0"/>
              <w:textInput/>
            </w:ffData>
          </w:fldChar>
        </w:r>
        <w:bookmarkStart w:id="6" w:name="Text21"/>
        <w:r w:rsidR="003903A2">
          <w:rPr>
            <w:sz w:val="20"/>
          </w:rPr>
          <w:instrText xml:space="preserve"> FORMTEXT </w:instrText>
        </w:r>
      </w:ins>
      <w:r w:rsidR="00242323" w:rsidRPr="00A21164">
        <w:rPr>
          <w:sz w:val="20"/>
        </w:rPr>
      </w:r>
      <w:r w:rsidR="00A21164">
        <w:rPr>
          <w:sz w:val="20"/>
        </w:rPr>
        <w:fldChar w:fldCharType="separate"/>
      </w:r>
      <w:r w:rsidR="003903A2">
        <w:rPr>
          <w:sz w:val="20"/>
        </w:rPr>
        <w:t> </w:t>
      </w:r>
      <w:r w:rsidR="003903A2">
        <w:rPr>
          <w:sz w:val="20"/>
        </w:rPr>
        <w:t> </w:t>
      </w:r>
      <w:r w:rsidR="003903A2">
        <w:rPr>
          <w:sz w:val="20"/>
        </w:rPr>
        <w:t> </w:t>
      </w:r>
      <w:r w:rsidR="003903A2">
        <w:rPr>
          <w:sz w:val="20"/>
        </w:rPr>
        <w:t> </w:t>
      </w:r>
      <w:r w:rsidR="003903A2">
        <w:rPr>
          <w:sz w:val="20"/>
        </w:rPr>
        <w:t> </w:t>
      </w:r>
      <w:ins w:id="7" w:author="SAS" w:date="2010-04-27T20:11:00Z">
        <w:r w:rsidR="00A21164">
          <w:rPr>
            <w:sz w:val="20"/>
          </w:rPr>
          <w:fldChar w:fldCharType="end"/>
        </w:r>
      </w:ins>
      <w:bookmarkEnd w:id="6"/>
      <w:del w:id="8" w:author="SAS" w:date="2010-04-27T20:11:00Z">
        <w:r w:rsidDel="003903A2">
          <w:rPr>
            <w:sz w:val="20"/>
          </w:rPr>
          <w:delText>_ _</w:delText>
        </w:r>
      </w:del>
    </w:p>
    <w:tbl>
      <w:tblPr>
        <w:tblW w:w="10278" w:type="dxa"/>
        <w:tblLook w:val="0000"/>
      </w:tblPr>
      <w:tblGrid>
        <w:gridCol w:w="1368"/>
        <w:gridCol w:w="4320"/>
        <w:gridCol w:w="2640"/>
        <w:gridCol w:w="1950"/>
      </w:tblGrid>
      <w:tr w:rsidR="005E11C1" w:rsidRPr="00F03689">
        <w:tc>
          <w:tcPr>
            <w:tcW w:w="1368" w:type="dxa"/>
          </w:tcPr>
          <w:p w:rsidR="000A5EE4" w:rsidRDefault="000E5054" w:rsidP="000A5EE4">
            <w:pPr>
              <w:spacing w:before="60" w:after="60"/>
              <w:ind w:right="-378"/>
              <w:rPr>
                <w:b/>
                <w:bCs/>
                <w:sz w:val="20"/>
                <w:szCs w:val="20"/>
              </w:rPr>
            </w:pPr>
            <w:r w:rsidRPr="00510198">
              <w:rPr>
                <w:b/>
                <w:bCs/>
                <w:sz w:val="20"/>
                <w:szCs w:val="20"/>
              </w:rPr>
              <w:t>Name</w:t>
            </w:r>
            <w:r w:rsidR="004C4DC4">
              <w:rPr>
                <w:b/>
                <w:bCs/>
                <w:sz w:val="20"/>
                <w:szCs w:val="20"/>
              </w:rPr>
              <w:t xml:space="preserve"> </w:t>
            </w:r>
            <w:r w:rsidR="000A5EE4" w:rsidRPr="000A5EE4">
              <w:rPr>
                <w:bCs/>
                <w:sz w:val="20"/>
                <w:szCs w:val="20"/>
              </w:rPr>
              <w:t>(Print</w:t>
            </w:r>
            <w:r w:rsidR="004C4DC4">
              <w:rPr>
                <w:b/>
                <w:bCs/>
                <w:sz w:val="20"/>
                <w:szCs w:val="20"/>
              </w:rPr>
              <w:t>)</w:t>
            </w:r>
            <w:r w:rsidRPr="00510198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5E11C1" w:rsidRPr="00510198" w:rsidRDefault="00A21164" w:rsidP="005E11C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Tab to next field"/>
                  </w:textInput>
                </w:ffData>
              </w:fldChar>
            </w:r>
            <w:bookmarkStart w:id="9" w:name="Text1"/>
            <w:r w:rsidR="000E5054">
              <w:rPr>
                <w:sz w:val="20"/>
                <w:szCs w:val="20"/>
              </w:rPr>
              <w:instrText xml:space="preserve"> FORMTEXT </w:instrText>
            </w:r>
            <w:r w:rsidR="00242323" w:rsidRPr="00A21164"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0E5054">
              <w:rPr>
                <w:sz w:val="20"/>
                <w:szCs w:val="20"/>
              </w:rPr>
              <w:t> </w:t>
            </w:r>
            <w:r w:rsidR="000E5054">
              <w:rPr>
                <w:sz w:val="20"/>
                <w:szCs w:val="20"/>
              </w:rPr>
              <w:t> </w:t>
            </w:r>
            <w:r w:rsidR="000E5054">
              <w:rPr>
                <w:sz w:val="20"/>
                <w:szCs w:val="20"/>
              </w:rPr>
              <w:t> </w:t>
            </w:r>
            <w:r w:rsidR="000E5054">
              <w:rPr>
                <w:sz w:val="20"/>
                <w:szCs w:val="20"/>
              </w:rPr>
              <w:t> </w:t>
            </w:r>
            <w:r w:rsidR="000E5054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2640" w:type="dxa"/>
          </w:tcPr>
          <w:p w:rsidR="005E11C1" w:rsidRPr="00510198" w:rsidRDefault="000E5054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510198">
              <w:rPr>
                <w:b/>
                <w:bCs/>
                <w:sz w:val="20"/>
                <w:szCs w:val="20"/>
              </w:rPr>
              <w:t>Date application submitted: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5E11C1" w:rsidRPr="003E5F62" w:rsidRDefault="00A21164" w:rsidP="005E11C1">
            <w:pPr>
              <w:spacing w:before="60" w:after="60"/>
              <w:rPr>
                <w:sz w:val="20"/>
              </w:rPr>
            </w:pPr>
            <w:r w:rsidRPr="003E5F62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default w:val="8/16/2009"/>
                    <w:format w:val="M/d/yyyy"/>
                  </w:textInput>
                </w:ffData>
              </w:fldChar>
            </w:r>
            <w:bookmarkStart w:id="10" w:name="Text2"/>
            <w:r w:rsidR="000E5054" w:rsidRPr="003E5F62">
              <w:rPr>
                <w:sz w:val="20"/>
              </w:rPr>
              <w:instrText xml:space="preserve"> FORMTEXT </w:instrText>
            </w:r>
            <w:r w:rsidR="00242323" w:rsidRPr="00A21164">
              <w:rPr>
                <w:sz w:val="20"/>
              </w:rPr>
            </w:r>
            <w:r w:rsidRPr="003E5F62">
              <w:rPr>
                <w:sz w:val="20"/>
              </w:rPr>
              <w:fldChar w:fldCharType="separate"/>
            </w:r>
            <w:r w:rsidR="000E5054">
              <w:rPr>
                <w:sz w:val="20"/>
              </w:rPr>
              <w:t> </w:t>
            </w:r>
            <w:r w:rsidR="000E5054">
              <w:rPr>
                <w:sz w:val="20"/>
              </w:rPr>
              <w:t> </w:t>
            </w:r>
            <w:r w:rsidR="000E5054">
              <w:rPr>
                <w:sz w:val="20"/>
              </w:rPr>
              <w:t> </w:t>
            </w:r>
            <w:r w:rsidR="000E5054">
              <w:rPr>
                <w:sz w:val="20"/>
              </w:rPr>
              <w:t> </w:t>
            </w:r>
            <w:r w:rsidR="000E5054">
              <w:rPr>
                <w:sz w:val="20"/>
              </w:rPr>
              <w:t> </w:t>
            </w:r>
            <w:r w:rsidRPr="003E5F62">
              <w:rPr>
                <w:sz w:val="20"/>
              </w:rPr>
              <w:fldChar w:fldCharType="end"/>
            </w:r>
            <w:bookmarkEnd w:id="10"/>
          </w:p>
        </w:tc>
      </w:tr>
    </w:tbl>
    <w:p w:rsidR="000A5EE4" w:rsidRDefault="00A21164" w:rsidP="000A5EE4">
      <w:pPr>
        <w:tabs>
          <w:tab w:val="left" w:pos="810"/>
          <w:tab w:val="left" w:pos="900"/>
          <w:tab w:val="left" w:pos="1080"/>
          <w:tab w:val="left" w:pos="1170"/>
          <w:tab w:val="left" w:pos="1710"/>
          <w:tab w:val="left" w:pos="1890"/>
          <w:tab w:val="left" w:pos="2070"/>
          <w:tab w:val="left" w:pos="2790"/>
          <w:tab w:val="left" w:pos="2970"/>
          <w:tab w:val="left" w:pos="6750"/>
          <w:tab w:val="left" w:pos="6840"/>
        </w:tabs>
        <w:spacing w:before="60" w:after="60"/>
        <w:rPr>
          <w:b/>
          <w:bCs/>
          <w:sz w:val="20"/>
          <w:szCs w:val="20"/>
        </w:rPr>
      </w:pPr>
      <w:r>
        <w:rPr>
          <w:rFonts w:ascii="Wingdings" w:hAnsi="Wingdings"/>
          <w:b/>
          <w:bCs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"/>
      <w:r w:rsidR="000E5054">
        <w:rPr>
          <w:rFonts w:ascii="Wingdings" w:hAnsi="Wingdings"/>
          <w:b/>
          <w:bCs/>
          <w:sz w:val="20"/>
          <w:szCs w:val="20"/>
        </w:rPr>
        <w:instrText xml:space="preserve"> FORMCHECKBOX </w:instrText>
      </w:r>
      <w:r w:rsidR="00242323" w:rsidRPr="00A21164">
        <w:rPr>
          <w:rFonts w:ascii="Wingdings" w:hAnsi="Wingdings"/>
          <w:b/>
          <w:bCs/>
          <w:sz w:val="20"/>
          <w:szCs w:val="20"/>
        </w:rPr>
      </w:r>
      <w:r>
        <w:rPr>
          <w:rFonts w:ascii="Wingdings" w:hAnsi="Wingdings"/>
          <w:b/>
          <w:bCs/>
          <w:sz w:val="20"/>
          <w:szCs w:val="20"/>
        </w:rPr>
        <w:fldChar w:fldCharType="end"/>
      </w:r>
      <w:bookmarkEnd w:id="11"/>
      <w:r w:rsidR="000E5054" w:rsidRPr="00A4482F">
        <w:rPr>
          <w:b/>
          <w:bCs/>
          <w:sz w:val="20"/>
          <w:szCs w:val="20"/>
        </w:rPr>
        <w:t>ES</w:t>
      </w:r>
      <w:r w:rsidR="000E5054" w:rsidRPr="00A4482F">
        <w:rPr>
          <w:b/>
          <w:bCs/>
          <w:sz w:val="20"/>
          <w:szCs w:val="20"/>
        </w:rPr>
        <w:tab/>
      </w:r>
      <w:r w:rsidR="000E5054" w:rsidRPr="00A4482F">
        <w:rPr>
          <w:b/>
          <w:bCs/>
          <w:sz w:val="20"/>
          <w:szCs w:val="20"/>
        </w:rPr>
        <w:tab/>
      </w:r>
      <w:r>
        <w:rPr>
          <w:rFonts w:ascii="Wingdings" w:hAnsi="Wingdings"/>
          <w:b/>
          <w:bCs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2"/>
      <w:r w:rsidR="000E5054">
        <w:rPr>
          <w:rFonts w:ascii="Wingdings" w:hAnsi="Wingdings"/>
          <w:b/>
          <w:bCs/>
          <w:sz w:val="20"/>
          <w:szCs w:val="20"/>
        </w:rPr>
        <w:instrText xml:space="preserve"> FORMCHECKBOX </w:instrText>
      </w:r>
      <w:r w:rsidR="00242323" w:rsidRPr="00A21164">
        <w:rPr>
          <w:rFonts w:ascii="Wingdings" w:hAnsi="Wingdings"/>
          <w:b/>
          <w:bCs/>
          <w:sz w:val="20"/>
          <w:szCs w:val="20"/>
        </w:rPr>
      </w:r>
      <w:r>
        <w:rPr>
          <w:rFonts w:ascii="Wingdings" w:hAnsi="Wingdings"/>
          <w:b/>
          <w:bCs/>
          <w:sz w:val="20"/>
          <w:szCs w:val="20"/>
        </w:rPr>
        <w:fldChar w:fldCharType="end"/>
      </w:r>
      <w:bookmarkEnd w:id="12"/>
      <w:r w:rsidR="000E5054" w:rsidRPr="00A4482F">
        <w:rPr>
          <w:b/>
          <w:bCs/>
          <w:sz w:val="20"/>
          <w:szCs w:val="20"/>
        </w:rPr>
        <w:t xml:space="preserve"> MS</w:t>
      </w:r>
      <w:r w:rsidR="000E5054" w:rsidRPr="00A4482F">
        <w:rPr>
          <w:b/>
          <w:bCs/>
          <w:sz w:val="20"/>
          <w:szCs w:val="20"/>
        </w:rPr>
        <w:tab/>
      </w:r>
      <w:r w:rsidR="000E5054" w:rsidRPr="00A4482F">
        <w:rPr>
          <w:b/>
          <w:bCs/>
          <w:sz w:val="20"/>
          <w:szCs w:val="20"/>
        </w:rPr>
        <w:tab/>
      </w:r>
      <w:r>
        <w:rPr>
          <w:rFonts w:ascii="Wingdings" w:hAnsi="Wingdings"/>
          <w:b/>
          <w:bCs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3"/>
      <w:r w:rsidR="000E5054">
        <w:rPr>
          <w:rFonts w:ascii="Wingdings" w:hAnsi="Wingdings"/>
          <w:b/>
          <w:bCs/>
          <w:sz w:val="20"/>
          <w:szCs w:val="20"/>
        </w:rPr>
        <w:instrText xml:space="preserve"> FORMCHECKBOX </w:instrText>
      </w:r>
      <w:r w:rsidR="00242323" w:rsidRPr="00A21164">
        <w:rPr>
          <w:rFonts w:ascii="Wingdings" w:hAnsi="Wingdings"/>
          <w:b/>
          <w:bCs/>
          <w:sz w:val="20"/>
          <w:szCs w:val="20"/>
        </w:rPr>
      </w:r>
      <w:r>
        <w:rPr>
          <w:rFonts w:ascii="Wingdings" w:hAnsi="Wingdings"/>
          <w:b/>
          <w:bCs/>
          <w:sz w:val="20"/>
          <w:szCs w:val="20"/>
        </w:rPr>
        <w:fldChar w:fldCharType="end"/>
      </w:r>
      <w:bookmarkEnd w:id="13"/>
      <w:r w:rsidR="000E5054" w:rsidRPr="00A4482F">
        <w:rPr>
          <w:b/>
          <w:bCs/>
          <w:sz w:val="20"/>
          <w:szCs w:val="20"/>
        </w:rPr>
        <w:t xml:space="preserve"> HS</w:t>
      </w:r>
      <w:r w:rsidR="000E5054" w:rsidRPr="00A4482F">
        <w:rPr>
          <w:b/>
          <w:bCs/>
          <w:sz w:val="20"/>
          <w:szCs w:val="20"/>
        </w:rPr>
        <w:tab/>
      </w:r>
      <w:r w:rsidR="000E5054" w:rsidRPr="00A4482F">
        <w:rPr>
          <w:b/>
          <w:bCs/>
          <w:sz w:val="20"/>
          <w:szCs w:val="20"/>
        </w:rPr>
        <w:tab/>
      </w:r>
      <w:r>
        <w:rPr>
          <w:rFonts w:ascii="Wingdings" w:hAnsi="Wingdings"/>
          <w:b/>
          <w:bCs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F8095A">
        <w:rPr>
          <w:rFonts w:ascii="Wingdings" w:hAnsi="Wingdings"/>
          <w:b/>
          <w:bCs/>
          <w:sz w:val="20"/>
          <w:szCs w:val="20"/>
        </w:rPr>
        <w:instrText xml:space="preserve"> FORMCHECKBOX </w:instrText>
      </w:r>
      <w:r w:rsidR="00242323" w:rsidRPr="00A21164">
        <w:rPr>
          <w:rFonts w:ascii="Wingdings" w:hAnsi="Wingdings"/>
          <w:b/>
          <w:bCs/>
          <w:sz w:val="20"/>
          <w:szCs w:val="20"/>
        </w:rPr>
      </w:r>
      <w:r>
        <w:rPr>
          <w:rFonts w:ascii="Wingdings" w:hAnsi="Wingdings"/>
          <w:b/>
          <w:bCs/>
          <w:sz w:val="20"/>
          <w:szCs w:val="20"/>
        </w:rPr>
        <w:fldChar w:fldCharType="end"/>
      </w:r>
      <w:ins w:id="14" w:author="SAS" w:date="2010-04-27T13:32:00Z">
        <w:r w:rsidR="00F8095A" w:rsidRPr="00A4482F">
          <w:rPr>
            <w:b/>
            <w:bCs/>
            <w:sz w:val="20"/>
            <w:szCs w:val="20"/>
          </w:rPr>
          <w:t xml:space="preserve"> </w:t>
        </w:r>
      </w:ins>
      <w:del w:id="15" w:author="SAS" w:date="2010-04-27T13:32:00Z">
        <w:r w:rsidRPr="00D420A0" w:rsidDel="00F8095A">
          <w:rPr>
            <w:rFonts w:ascii="Wingdings" w:hAnsi="Wingdings"/>
            <w:b/>
            <w:bCs/>
            <w:color w:val="000000" w:themeColor="text1"/>
            <w:sz w:val="20"/>
            <w:szCs w:val="20"/>
          </w:rPr>
          <w:fldChar w:fldCharType="begin">
            <w:ffData>
              <w:name w:val="Check3"/>
              <w:enabled/>
              <w:calcOnExit w:val="0"/>
              <w:checkBox>
                <w:sizeAuto/>
                <w:default w:val="0"/>
              </w:checkBox>
            </w:ffData>
          </w:fldChar>
        </w:r>
        <w:r w:rsidR="00D420A0" w:rsidRPr="00D420A0" w:rsidDel="00F8095A">
          <w:rPr>
            <w:rFonts w:ascii="Wingdings" w:hAnsi="Wingdings"/>
            <w:b/>
            <w:bCs/>
            <w:color w:val="000000" w:themeColor="text1"/>
            <w:sz w:val="20"/>
            <w:szCs w:val="20"/>
          </w:rPr>
          <w:delInstrText xml:space="preserve"> FORMCHECKBOX </w:delInstrText>
        </w:r>
      </w:del>
      <w:r w:rsidR="00242323" w:rsidRPr="00A21164">
        <w:rPr>
          <w:rFonts w:ascii="Wingdings" w:hAnsi="Wingdings"/>
          <w:b/>
          <w:bCs/>
          <w:color w:val="000000" w:themeColor="text1"/>
          <w:sz w:val="20"/>
          <w:szCs w:val="20"/>
        </w:rPr>
      </w:r>
      <w:del w:id="16" w:author="SAS" w:date="2010-04-27T13:32:00Z">
        <w:r w:rsidRPr="00D420A0" w:rsidDel="00F8095A">
          <w:rPr>
            <w:rFonts w:ascii="Wingdings" w:hAnsi="Wingdings"/>
            <w:b/>
            <w:bCs/>
            <w:color w:val="000000" w:themeColor="text1"/>
            <w:sz w:val="20"/>
            <w:szCs w:val="20"/>
          </w:rPr>
          <w:fldChar w:fldCharType="end"/>
        </w:r>
      </w:del>
      <w:r w:rsidR="000B1D16">
        <w:rPr>
          <w:b/>
          <w:bCs/>
          <w:sz w:val="20"/>
          <w:szCs w:val="20"/>
        </w:rPr>
        <w:t>Other</w:t>
      </w:r>
      <w:ins w:id="17" w:author="SAS" w:date="2010-04-27T20:11:00Z">
        <w:r w:rsidR="003903A2">
          <w:rPr>
            <w:b/>
            <w:bCs/>
            <w:sz w:val="20"/>
            <w:szCs w:val="20"/>
          </w:rPr>
          <w:t xml:space="preserve"> </w:t>
        </w:r>
      </w:ins>
      <w:del w:id="18" w:author="SAS" w:date="2010-04-27T20:11:00Z">
        <w:r w:rsidR="000B1D16" w:rsidDel="003903A2">
          <w:rPr>
            <w:b/>
            <w:bCs/>
            <w:sz w:val="20"/>
            <w:szCs w:val="20"/>
          </w:rPr>
          <w:delText>s</w:delText>
        </w:r>
        <w:r w:rsidR="00400FFC" w:rsidDel="003903A2">
          <w:rPr>
            <w:b/>
            <w:bCs/>
            <w:sz w:val="20"/>
            <w:szCs w:val="20"/>
          </w:rPr>
          <w:delText xml:space="preserve"> </w:delText>
        </w:r>
      </w:del>
      <w:r w:rsidR="00400FFC">
        <w:rPr>
          <w:b/>
          <w:bCs/>
          <w:sz w:val="20"/>
          <w:szCs w:val="20"/>
        </w:rPr>
        <w:t>(</w:t>
      </w:r>
      <w:ins w:id="19" w:author="SAS" w:date="2010-04-27T20:11:00Z">
        <w:r w:rsidR="003903A2">
          <w:rPr>
            <w:b/>
            <w:bCs/>
            <w:sz w:val="20"/>
            <w:szCs w:val="20"/>
          </w:rPr>
          <w:t xml:space="preserve">Please </w:t>
        </w:r>
      </w:ins>
      <w:r w:rsidR="00400FFC">
        <w:rPr>
          <w:b/>
          <w:bCs/>
          <w:sz w:val="20"/>
          <w:szCs w:val="20"/>
        </w:rPr>
        <w:t>specify)</w:t>
      </w:r>
      <w:ins w:id="20" w:author="SAS" w:date="2010-04-27T20:11:00Z">
        <w:r>
          <w:rPr>
            <w:bCs/>
            <w:sz w:val="20"/>
            <w:szCs w:val="20"/>
            <w:u w:val="single"/>
          </w:rPr>
          <w:fldChar w:fldCharType="begin">
            <w:ffData>
              <w:name w:val="Text22"/>
              <w:enabled/>
              <w:calcOnExit w:val="0"/>
              <w:textInput/>
            </w:ffData>
          </w:fldChar>
        </w:r>
        <w:bookmarkStart w:id="21" w:name="Text22"/>
        <w:r w:rsidR="003903A2">
          <w:rPr>
            <w:bCs/>
            <w:sz w:val="20"/>
            <w:szCs w:val="20"/>
            <w:u w:val="single"/>
          </w:rPr>
          <w:instrText xml:space="preserve"> FORMTEXT </w:instrText>
        </w:r>
      </w:ins>
      <w:r w:rsidR="00242323" w:rsidRPr="00A21164">
        <w:rPr>
          <w:bCs/>
          <w:sz w:val="20"/>
          <w:szCs w:val="20"/>
          <w:u w:val="single"/>
        </w:rPr>
      </w:r>
      <w:r>
        <w:rPr>
          <w:bCs/>
          <w:sz w:val="20"/>
          <w:szCs w:val="20"/>
          <w:u w:val="single"/>
        </w:rPr>
        <w:fldChar w:fldCharType="separate"/>
      </w:r>
      <w:ins w:id="22" w:author="SAS" w:date="2010-04-27T20:11:00Z">
        <w:r w:rsidR="003903A2">
          <w:rPr>
            <w:bCs/>
            <w:noProof/>
            <w:sz w:val="20"/>
            <w:szCs w:val="20"/>
            <w:u w:val="single"/>
          </w:rPr>
          <w:t> </w:t>
        </w:r>
        <w:r w:rsidR="003903A2">
          <w:rPr>
            <w:bCs/>
            <w:noProof/>
            <w:sz w:val="20"/>
            <w:szCs w:val="20"/>
            <w:u w:val="single"/>
          </w:rPr>
          <w:t> </w:t>
        </w:r>
        <w:r w:rsidR="003903A2">
          <w:rPr>
            <w:bCs/>
            <w:noProof/>
            <w:sz w:val="20"/>
            <w:szCs w:val="20"/>
            <w:u w:val="single"/>
          </w:rPr>
          <w:t> </w:t>
        </w:r>
        <w:r w:rsidR="003903A2">
          <w:rPr>
            <w:bCs/>
            <w:noProof/>
            <w:sz w:val="20"/>
            <w:szCs w:val="20"/>
            <w:u w:val="single"/>
          </w:rPr>
          <w:t> </w:t>
        </w:r>
        <w:r w:rsidR="003903A2">
          <w:rPr>
            <w:bCs/>
            <w:noProof/>
            <w:sz w:val="20"/>
            <w:szCs w:val="20"/>
            <w:u w:val="single"/>
          </w:rPr>
          <w:t> </w:t>
        </w:r>
        <w:r>
          <w:rPr>
            <w:bCs/>
            <w:sz w:val="20"/>
            <w:szCs w:val="20"/>
            <w:u w:val="single"/>
          </w:rPr>
          <w:fldChar w:fldCharType="end"/>
        </w:r>
      </w:ins>
      <w:bookmarkEnd w:id="21"/>
      <w:del w:id="23" w:author="SAS" w:date="2010-04-27T20:11:00Z">
        <w:r w:rsidRPr="00A21164">
          <w:rPr>
            <w:bCs/>
            <w:sz w:val="20"/>
            <w:szCs w:val="20"/>
            <w:u w:val="single"/>
            <w:rPrChange w:id="24" w:author="SAS" w:date="2010-04-27T20:11:00Z">
              <w:rPr>
                <w:b/>
                <w:bCs/>
                <w:sz w:val="20"/>
                <w:szCs w:val="20"/>
              </w:rPr>
            </w:rPrChange>
          </w:rPr>
          <w:delText>__________</w:delText>
        </w:r>
      </w:del>
      <w:r w:rsidR="000E5054" w:rsidRPr="00A4482F">
        <w:rPr>
          <w:b/>
          <w:bCs/>
          <w:sz w:val="20"/>
          <w:szCs w:val="20"/>
        </w:rPr>
        <w:tab/>
      </w:r>
      <w:r w:rsidR="000E5054">
        <w:rPr>
          <w:b/>
          <w:bCs/>
          <w:sz w:val="20"/>
          <w:szCs w:val="20"/>
        </w:rPr>
        <w:tab/>
      </w:r>
      <w:r>
        <w:rPr>
          <w:rFonts w:ascii="Wingdings" w:hAnsi="Wingdings"/>
          <w:b/>
          <w:bCs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5"/>
      <w:r w:rsidR="000E5054">
        <w:rPr>
          <w:rFonts w:ascii="Wingdings" w:hAnsi="Wingdings"/>
          <w:b/>
          <w:bCs/>
          <w:sz w:val="20"/>
          <w:szCs w:val="20"/>
        </w:rPr>
        <w:instrText xml:space="preserve"> FORMCHECKBOX </w:instrText>
      </w:r>
      <w:r w:rsidR="00242323" w:rsidRPr="00A21164">
        <w:rPr>
          <w:rFonts w:ascii="Wingdings" w:hAnsi="Wingdings"/>
          <w:b/>
          <w:bCs/>
          <w:sz w:val="20"/>
          <w:szCs w:val="20"/>
        </w:rPr>
      </w:r>
      <w:r>
        <w:rPr>
          <w:rFonts w:ascii="Wingdings" w:hAnsi="Wingdings"/>
          <w:b/>
          <w:bCs/>
          <w:sz w:val="20"/>
          <w:szCs w:val="20"/>
        </w:rPr>
        <w:fldChar w:fldCharType="end"/>
      </w:r>
      <w:bookmarkEnd w:id="25"/>
      <w:r w:rsidR="000E5054" w:rsidRPr="00A4482F">
        <w:rPr>
          <w:b/>
          <w:bCs/>
          <w:sz w:val="20"/>
          <w:szCs w:val="20"/>
        </w:rPr>
        <w:t xml:space="preserve"> Pu</w:t>
      </w:r>
      <w:r w:rsidR="000E5054" w:rsidRPr="000B1D16">
        <w:rPr>
          <w:b/>
          <w:bCs/>
          <w:sz w:val="20"/>
          <w:szCs w:val="20"/>
        </w:rPr>
        <w:t>do</w:t>
      </w:r>
      <w:r w:rsidR="000E5054" w:rsidRPr="00A4482F">
        <w:rPr>
          <w:b/>
          <w:bCs/>
          <w:sz w:val="20"/>
          <w:szCs w:val="20"/>
        </w:rPr>
        <w:t>ng</w:t>
      </w:r>
      <w:r w:rsidR="000E5054" w:rsidRPr="00A4482F">
        <w:rPr>
          <w:b/>
          <w:bCs/>
          <w:sz w:val="20"/>
          <w:szCs w:val="20"/>
        </w:rPr>
        <w:tab/>
      </w:r>
      <w:r>
        <w:rPr>
          <w:rFonts w:ascii="Wingdings" w:hAnsi="Wingdings"/>
          <w:b/>
          <w:bCs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4"/>
      <w:r w:rsidR="000E5054">
        <w:rPr>
          <w:rFonts w:ascii="Wingdings" w:hAnsi="Wingdings"/>
          <w:b/>
          <w:bCs/>
          <w:sz w:val="20"/>
          <w:szCs w:val="20"/>
        </w:rPr>
        <w:instrText xml:space="preserve"> FORMCHECKBOX </w:instrText>
      </w:r>
      <w:r w:rsidR="00242323" w:rsidRPr="00A21164">
        <w:rPr>
          <w:rFonts w:ascii="Wingdings" w:hAnsi="Wingdings"/>
          <w:b/>
          <w:bCs/>
          <w:sz w:val="20"/>
          <w:szCs w:val="20"/>
        </w:rPr>
      </w:r>
      <w:r>
        <w:rPr>
          <w:rFonts w:ascii="Wingdings" w:hAnsi="Wingdings"/>
          <w:b/>
          <w:bCs/>
          <w:sz w:val="20"/>
          <w:szCs w:val="20"/>
        </w:rPr>
        <w:fldChar w:fldCharType="end"/>
      </w:r>
      <w:bookmarkEnd w:id="26"/>
      <w:r w:rsidR="000E5054" w:rsidRPr="00A4482F">
        <w:rPr>
          <w:b/>
          <w:bCs/>
          <w:sz w:val="20"/>
          <w:szCs w:val="20"/>
        </w:rPr>
        <w:t xml:space="preserve"> Puxi   </w:t>
      </w:r>
      <w:r w:rsidR="000E5054" w:rsidRPr="00A4482F">
        <w:rPr>
          <w:b/>
          <w:bCs/>
          <w:sz w:val="20"/>
          <w:szCs w:val="20"/>
        </w:rPr>
        <w:tab/>
      </w:r>
    </w:p>
    <w:p w:rsidR="005E11C1" w:rsidRPr="004E3664" w:rsidRDefault="000E5054" w:rsidP="005E11C1">
      <w:pPr>
        <w:rPr>
          <w:sz w:val="8"/>
          <w:szCs w:val="8"/>
        </w:rPr>
      </w:pPr>
      <w:r w:rsidRPr="00A4482F">
        <w:rPr>
          <w:bCs/>
          <w:sz w:val="20"/>
          <w:szCs w:val="20"/>
        </w:rPr>
        <w:t xml:space="preserve">Teaching Assignment </w:t>
      </w:r>
      <w:r w:rsidR="00400FFC">
        <w:rPr>
          <w:bCs/>
          <w:sz w:val="20"/>
          <w:szCs w:val="20"/>
        </w:rPr>
        <w:t>or</w:t>
      </w:r>
      <w:r w:rsidRPr="00A4482F">
        <w:rPr>
          <w:bCs/>
          <w:sz w:val="20"/>
          <w:szCs w:val="20"/>
        </w:rPr>
        <w:t xml:space="preserve"> </w:t>
      </w:r>
      <w:r w:rsidR="000B1D16">
        <w:rPr>
          <w:bCs/>
          <w:sz w:val="20"/>
          <w:szCs w:val="20"/>
        </w:rPr>
        <w:t>Position</w:t>
      </w:r>
      <w:r>
        <w:rPr>
          <w:bCs/>
          <w:sz w:val="20"/>
          <w:szCs w:val="20"/>
        </w:rPr>
        <w:t>:</w:t>
      </w:r>
      <w:r>
        <w:rPr>
          <w:bCs/>
          <w:sz w:val="20"/>
          <w:szCs w:val="20"/>
        </w:rPr>
        <w:tab/>
      </w:r>
      <w:r w:rsidR="00A21164">
        <w:rPr>
          <w:bCs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81A67">
        <w:rPr>
          <w:bCs/>
          <w:sz w:val="20"/>
          <w:szCs w:val="20"/>
          <w:u w:val="single"/>
        </w:rPr>
        <w:instrText xml:space="preserve"> FORMTEXT </w:instrText>
      </w:r>
      <w:r w:rsidR="00242323" w:rsidRPr="00A21164">
        <w:rPr>
          <w:bCs/>
          <w:sz w:val="20"/>
          <w:szCs w:val="20"/>
          <w:u w:val="single"/>
        </w:rPr>
      </w:r>
      <w:r w:rsidR="00A21164">
        <w:rPr>
          <w:bCs/>
          <w:sz w:val="20"/>
          <w:szCs w:val="20"/>
          <w:u w:val="single"/>
        </w:rPr>
        <w:fldChar w:fldCharType="separate"/>
      </w:r>
      <w:r w:rsidR="00B81A67">
        <w:rPr>
          <w:bCs/>
          <w:noProof/>
          <w:sz w:val="20"/>
          <w:szCs w:val="20"/>
          <w:u w:val="single"/>
        </w:rPr>
        <w:t> </w:t>
      </w:r>
      <w:r w:rsidR="00B81A67">
        <w:rPr>
          <w:bCs/>
          <w:noProof/>
          <w:sz w:val="20"/>
          <w:szCs w:val="20"/>
          <w:u w:val="single"/>
        </w:rPr>
        <w:t> </w:t>
      </w:r>
      <w:r w:rsidR="00B81A67">
        <w:rPr>
          <w:bCs/>
          <w:noProof/>
          <w:sz w:val="20"/>
          <w:szCs w:val="20"/>
          <w:u w:val="single"/>
        </w:rPr>
        <w:t> </w:t>
      </w:r>
      <w:r w:rsidR="00B81A67">
        <w:rPr>
          <w:bCs/>
          <w:noProof/>
          <w:sz w:val="20"/>
          <w:szCs w:val="20"/>
          <w:u w:val="single"/>
        </w:rPr>
        <w:t> </w:t>
      </w:r>
      <w:r w:rsidR="00B81A67">
        <w:rPr>
          <w:bCs/>
          <w:noProof/>
          <w:sz w:val="20"/>
          <w:szCs w:val="20"/>
          <w:u w:val="single"/>
        </w:rPr>
        <w:t> </w:t>
      </w:r>
      <w:r w:rsidR="00A21164">
        <w:rPr>
          <w:bCs/>
          <w:sz w:val="20"/>
          <w:szCs w:val="20"/>
          <w:u w:val="single"/>
        </w:rPr>
        <w:fldChar w:fldCharType="end"/>
      </w:r>
      <w:r w:rsidR="005D7BE8">
        <w:rPr>
          <w:bCs/>
          <w:sz w:val="20"/>
          <w:szCs w:val="20"/>
          <w:u w:val="single"/>
        </w:rPr>
        <w:t xml:space="preserve"> </w:t>
      </w:r>
      <w:r w:rsidR="008E3E00">
        <w:rPr>
          <w:bCs/>
          <w:sz w:val="20"/>
          <w:szCs w:val="20"/>
          <w:u w:val="single"/>
        </w:rPr>
        <w:t xml:space="preserve">   </w:t>
      </w:r>
    </w:p>
    <w:p w:rsidR="005E11C1" w:rsidRPr="008D42BF" w:rsidRDefault="000A5EE4" w:rsidP="005E11C1">
      <w:pPr>
        <w:jc w:val="center"/>
        <w:rPr>
          <w:rFonts w:ascii="Lucida Sans Unicode" w:hAnsi="Lucida Sans Unicode" w:cs="Lucida Sans Unicode"/>
          <w:b/>
          <w:sz w:val="22"/>
        </w:rPr>
      </w:pPr>
      <w:r w:rsidRPr="000A5EE4">
        <w:rPr>
          <w:rFonts w:ascii="Lucida Sans Unicode" w:hAnsi="Lucida Sans Unicode" w:cs="Lucida Sans Unicode"/>
          <w:b/>
          <w:sz w:val="22"/>
        </w:rPr>
        <w:t>Conference/Workshop/Course</w:t>
      </w:r>
    </w:p>
    <w:p w:rsidR="005E11C1" w:rsidRPr="00D27BDB" w:rsidRDefault="005E11C1" w:rsidP="005E11C1">
      <w:pPr>
        <w:jc w:val="center"/>
        <w:rPr>
          <w:rFonts w:ascii="Lucida Sans Unicode" w:hAnsi="Lucida Sans Unicode" w:cs="Lucida Sans Unicode"/>
          <w:b/>
          <w:sz w:val="8"/>
          <w:szCs w:val="8"/>
        </w:rPr>
      </w:pPr>
    </w:p>
    <w:p w:rsidR="000A5EE4" w:rsidRDefault="000E5054" w:rsidP="000A5EE4">
      <w:pPr>
        <w:tabs>
          <w:tab w:val="left" w:pos="3150"/>
        </w:tabs>
        <w:rPr>
          <w:sz w:val="20"/>
          <w:szCs w:val="20"/>
        </w:rPr>
      </w:pPr>
      <w:r w:rsidRPr="00A4482F">
        <w:rPr>
          <w:sz w:val="20"/>
          <w:szCs w:val="20"/>
        </w:rPr>
        <w:t xml:space="preserve">Title of conference/workshop/course: </w:t>
      </w:r>
      <w:r>
        <w:rPr>
          <w:sz w:val="20"/>
          <w:szCs w:val="20"/>
        </w:rPr>
        <w:tab/>
      </w:r>
      <w:r w:rsidR="00A21164">
        <w:rPr>
          <w:sz w:val="20"/>
          <w:szCs w:val="20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7" w:name="Text4"/>
      <w:r w:rsidR="008E3E00">
        <w:rPr>
          <w:sz w:val="20"/>
          <w:szCs w:val="20"/>
          <w:u w:val="single"/>
        </w:rPr>
        <w:instrText xml:space="preserve"> FORMTEXT </w:instrText>
      </w:r>
      <w:r w:rsidR="00242323" w:rsidRPr="00A21164">
        <w:rPr>
          <w:sz w:val="20"/>
          <w:szCs w:val="20"/>
          <w:u w:val="single"/>
        </w:rPr>
      </w:r>
      <w:r w:rsidR="00A21164">
        <w:rPr>
          <w:sz w:val="20"/>
          <w:szCs w:val="20"/>
          <w:u w:val="single"/>
        </w:rPr>
        <w:fldChar w:fldCharType="separate"/>
      </w:r>
      <w:r w:rsidR="008E3E00">
        <w:rPr>
          <w:noProof/>
          <w:sz w:val="20"/>
          <w:szCs w:val="20"/>
          <w:u w:val="single"/>
        </w:rPr>
        <w:t> </w:t>
      </w:r>
      <w:r w:rsidR="008E3E00">
        <w:rPr>
          <w:noProof/>
          <w:sz w:val="20"/>
          <w:szCs w:val="20"/>
          <w:u w:val="single"/>
        </w:rPr>
        <w:t> </w:t>
      </w:r>
      <w:r w:rsidR="008E3E00">
        <w:rPr>
          <w:noProof/>
          <w:sz w:val="20"/>
          <w:szCs w:val="20"/>
          <w:u w:val="single"/>
        </w:rPr>
        <w:t> </w:t>
      </w:r>
      <w:r w:rsidR="008E3E00">
        <w:rPr>
          <w:noProof/>
          <w:sz w:val="20"/>
          <w:szCs w:val="20"/>
          <w:u w:val="single"/>
        </w:rPr>
        <w:t> </w:t>
      </w:r>
      <w:r w:rsidR="008E3E00">
        <w:rPr>
          <w:noProof/>
          <w:sz w:val="20"/>
          <w:szCs w:val="20"/>
          <w:u w:val="single"/>
        </w:rPr>
        <w:t> </w:t>
      </w:r>
      <w:r w:rsidR="00A21164">
        <w:rPr>
          <w:sz w:val="20"/>
          <w:szCs w:val="20"/>
          <w:u w:val="single"/>
        </w:rPr>
        <w:fldChar w:fldCharType="end"/>
      </w:r>
      <w:bookmarkEnd w:id="27"/>
    </w:p>
    <w:p w:rsidR="005E11C1" w:rsidRPr="003E5F62" w:rsidRDefault="000E5054" w:rsidP="005E11C1">
      <w:pPr>
        <w:tabs>
          <w:tab w:val="left" w:pos="5130"/>
          <w:tab w:val="left" w:leader="underscore" w:pos="9000"/>
        </w:tabs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Dates of conference/workshop:  </w:t>
      </w:r>
      <w:r w:rsidR="00A21164" w:rsidRPr="003E5F62">
        <w:rPr>
          <w:sz w:val="20"/>
          <w:szCs w:val="20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8" w:name="Text5"/>
      <w:r w:rsidRPr="003E5F62">
        <w:rPr>
          <w:sz w:val="20"/>
          <w:szCs w:val="20"/>
          <w:u w:val="single"/>
        </w:rPr>
        <w:instrText xml:space="preserve"> FORMTEXT </w:instrText>
      </w:r>
      <w:r w:rsidR="00242323" w:rsidRPr="00A21164">
        <w:rPr>
          <w:sz w:val="20"/>
          <w:szCs w:val="20"/>
          <w:u w:val="single"/>
        </w:rPr>
      </w:r>
      <w:r w:rsidR="00A21164" w:rsidRPr="003E5F62">
        <w:rPr>
          <w:sz w:val="20"/>
          <w:szCs w:val="20"/>
          <w:u w:val="single"/>
        </w:rPr>
        <w:fldChar w:fldCharType="separate"/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="00A21164" w:rsidRPr="003E5F62">
        <w:rPr>
          <w:sz w:val="20"/>
          <w:szCs w:val="20"/>
          <w:u w:val="single"/>
        </w:rPr>
        <w:fldChar w:fldCharType="end"/>
      </w:r>
      <w:bookmarkEnd w:id="28"/>
      <w:r w:rsidRPr="003E5F62"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</w:t>
      </w:r>
      <w:r w:rsidR="00975690">
        <w:rPr>
          <w:sz w:val="20"/>
          <w:szCs w:val="20"/>
        </w:rPr>
        <w:t>No. of school d</w:t>
      </w:r>
      <w:r>
        <w:rPr>
          <w:sz w:val="20"/>
          <w:szCs w:val="20"/>
        </w:rPr>
        <w:t>ays</w:t>
      </w:r>
      <w:r w:rsidR="00975690">
        <w:rPr>
          <w:sz w:val="20"/>
          <w:szCs w:val="20"/>
        </w:rPr>
        <w:t xml:space="preserve"> absent</w:t>
      </w:r>
      <w:r>
        <w:rPr>
          <w:sz w:val="20"/>
          <w:szCs w:val="20"/>
        </w:rPr>
        <w:t xml:space="preserve">: </w:t>
      </w:r>
      <w:r w:rsidR="00A21164" w:rsidRPr="003E5F62">
        <w:rPr>
          <w:sz w:val="20"/>
          <w:szCs w:val="20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9" w:name="Text6"/>
      <w:r w:rsidRPr="003E5F62">
        <w:rPr>
          <w:sz w:val="20"/>
          <w:szCs w:val="20"/>
          <w:u w:val="single"/>
        </w:rPr>
        <w:instrText xml:space="preserve"> FORMTEXT </w:instrText>
      </w:r>
      <w:r w:rsidR="00242323" w:rsidRPr="00A21164">
        <w:rPr>
          <w:sz w:val="20"/>
          <w:szCs w:val="20"/>
          <w:u w:val="single"/>
        </w:rPr>
      </w:r>
      <w:r w:rsidR="00A21164" w:rsidRPr="003E5F62">
        <w:rPr>
          <w:sz w:val="20"/>
          <w:szCs w:val="20"/>
          <w:u w:val="single"/>
        </w:rPr>
        <w:fldChar w:fldCharType="separate"/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="00A21164" w:rsidRPr="003E5F62">
        <w:rPr>
          <w:sz w:val="20"/>
          <w:szCs w:val="20"/>
          <w:u w:val="single"/>
        </w:rPr>
        <w:fldChar w:fldCharType="end"/>
      </w:r>
      <w:bookmarkEnd w:id="29"/>
    </w:p>
    <w:p w:rsidR="005E11C1" w:rsidRPr="003E5F62" w:rsidRDefault="000E5054" w:rsidP="005E11C1">
      <w:pPr>
        <w:tabs>
          <w:tab w:val="left" w:pos="5130"/>
          <w:tab w:val="left" w:leader="underscore" w:pos="9000"/>
        </w:tabs>
        <w:rPr>
          <w:sz w:val="20"/>
          <w:szCs w:val="20"/>
          <w:u w:val="single"/>
        </w:rPr>
      </w:pPr>
      <w:r w:rsidRPr="00A4482F">
        <w:rPr>
          <w:sz w:val="20"/>
          <w:szCs w:val="20"/>
        </w:rPr>
        <w:t>Final registration</w:t>
      </w:r>
      <w:r>
        <w:rPr>
          <w:sz w:val="20"/>
          <w:szCs w:val="20"/>
        </w:rPr>
        <w:t xml:space="preserve"> date:  </w:t>
      </w:r>
      <w:r w:rsidR="00A21164" w:rsidRPr="003E5F62">
        <w:rPr>
          <w:sz w:val="20"/>
          <w:szCs w:val="20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30" w:name="Text7"/>
      <w:r w:rsidRPr="003E5F62">
        <w:rPr>
          <w:sz w:val="20"/>
          <w:szCs w:val="20"/>
          <w:u w:val="single"/>
        </w:rPr>
        <w:instrText xml:space="preserve"> FORMTEXT </w:instrText>
      </w:r>
      <w:r w:rsidR="00242323" w:rsidRPr="00A21164">
        <w:rPr>
          <w:sz w:val="20"/>
          <w:szCs w:val="20"/>
          <w:u w:val="single"/>
        </w:rPr>
      </w:r>
      <w:r w:rsidR="00A21164" w:rsidRPr="003E5F62">
        <w:rPr>
          <w:sz w:val="20"/>
          <w:szCs w:val="20"/>
          <w:u w:val="single"/>
        </w:rPr>
        <w:fldChar w:fldCharType="separate"/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="00A21164" w:rsidRPr="003E5F62">
        <w:rPr>
          <w:sz w:val="20"/>
          <w:szCs w:val="20"/>
          <w:u w:val="single"/>
        </w:rPr>
        <w:fldChar w:fldCharType="end"/>
      </w:r>
      <w:bookmarkEnd w:id="30"/>
      <w:r w:rsidRPr="003E5F62"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</w:t>
      </w:r>
      <w:r w:rsidRPr="00A4482F">
        <w:rPr>
          <w:sz w:val="20"/>
          <w:szCs w:val="20"/>
        </w:rPr>
        <w:t>Location</w:t>
      </w:r>
      <w:r>
        <w:rPr>
          <w:sz w:val="20"/>
          <w:szCs w:val="20"/>
        </w:rPr>
        <w:t xml:space="preserve">: </w:t>
      </w:r>
      <w:r w:rsidR="00A21164" w:rsidRPr="003E5F62">
        <w:rPr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31" w:name="Text8"/>
      <w:r w:rsidRPr="003E5F62">
        <w:rPr>
          <w:sz w:val="20"/>
          <w:szCs w:val="20"/>
          <w:u w:val="single"/>
        </w:rPr>
        <w:instrText xml:space="preserve"> FORMTEXT </w:instrText>
      </w:r>
      <w:r w:rsidR="00242323" w:rsidRPr="00A21164">
        <w:rPr>
          <w:sz w:val="20"/>
          <w:szCs w:val="20"/>
          <w:u w:val="single"/>
        </w:rPr>
      </w:r>
      <w:r w:rsidR="00A21164" w:rsidRPr="003E5F62">
        <w:rPr>
          <w:sz w:val="20"/>
          <w:szCs w:val="20"/>
          <w:u w:val="single"/>
        </w:rPr>
        <w:fldChar w:fldCharType="separate"/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="00A21164" w:rsidRPr="003E5F62">
        <w:rPr>
          <w:sz w:val="20"/>
          <w:szCs w:val="20"/>
          <w:u w:val="single"/>
        </w:rPr>
        <w:fldChar w:fldCharType="end"/>
      </w:r>
      <w:bookmarkEnd w:id="31"/>
      <w:r w:rsidR="008E3E00">
        <w:rPr>
          <w:sz w:val="20"/>
          <w:szCs w:val="20"/>
          <w:u w:val="single"/>
        </w:rPr>
        <w:t xml:space="preserve">         </w:t>
      </w:r>
    </w:p>
    <w:p w:rsidR="005E11C1" w:rsidRPr="003E5F62" w:rsidRDefault="000E5054" w:rsidP="005E11C1">
      <w:pPr>
        <w:tabs>
          <w:tab w:val="left" w:pos="2880"/>
          <w:tab w:val="left" w:leader="underscore" w:pos="4680"/>
          <w:tab w:val="left" w:pos="5130"/>
          <w:tab w:val="left" w:pos="6480"/>
          <w:tab w:val="left" w:leader="underscore" w:pos="9000"/>
        </w:tabs>
        <w:rPr>
          <w:sz w:val="8"/>
          <w:szCs w:val="8"/>
          <w:u w:val="single"/>
        </w:rPr>
      </w:pPr>
      <w:r>
        <w:rPr>
          <w:sz w:val="20"/>
          <w:szCs w:val="20"/>
        </w:rPr>
        <w:t xml:space="preserve">Anticipated completion date:  </w:t>
      </w:r>
      <w:r w:rsidR="00A21164" w:rsidRPr="003E5F62">
        <w:rPr>
          <w:sz w:val="20"/>
          <w:szCs w:val="20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32" w:name="Text9"/>
      <w:r w:rsidRPr="003E5F62">
        <w:rPr>
          <w:sz w:val="20"/>
          <w:szCs w:val="20"/>
          <w:u w:val="single"/>
        </w:rPr>
        <w:instrText xml:space="preserve"> FORMTEXT </w:instrText>
      </w:r>
      <w:r w:rsidR="00242323" w:rsidRPr="00A21164">
        <w:rPr>
          <w:sz w:val="20"/>
          <w:szCs w:val="20"/>
          <w:u w:val="single"/>
        </w:rPr>
      </w:r>
      <w:r w:rsidR="00A21164" w:rsidRPr="003E5F62">
        <w:rPr>
          <w:sz w:val="20"/>
          <w:szCs w:val="20"/>
          <w:u w:val="single"/>
        </w:rPr>
        <w:fldChar w:fldCharType="separate"/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Pr="003E5F62">
        <w:rPr>
          <w:noProof/>
          <w:sz w:val="20"/>
          <w:szCs w:val="20"/>
          <w:u w:val="single"/>
        </w:rPr>
        <w:t> </w:t>
      </w:r>
      <w:r w:rsidR="00A21164" w:rsidRPr="003E5F62">
        <w:rPr>
          <w:sz w:val="20"/>
          <w:szCs w:val="20"/>
          <w:u w:val="single"/>
        </w:rPr>
        <w:fldChar w:fldCharType="end"/>
      </w:r>
      <w:bookmarkEnd w:id="32"/>
      <w:r w:rsidR="008E3E00">
        <w:rPr>
          <w:sz w:val="20"/>
          <w:szCs w:val="20"/>
          <w:u w:val="single"/>
        </w:rPr>
        <w:t xml:space="preserve">  </w:t>
      </w:r>
    </w:p>
    <w:p w:rsidR="005E11C1" w:rsidRPr="005E24FB" w:rsidRDefault="00A21164" w:rsidP="005E11C1">
      <w:pPr>
        <w:tabs>
          <w:tab w:val="center" w:pos="5040"/>
          <w:tab w:val="right" w:pos="10080"/>
        </w:tabs>
        <w:rPr>
          <w:rFonts w:ascii="Lucida Sans Unicode" w:hAnsi="Lucida Sans Unicode" w:cs="Lucida Sans Unicode"/>
          <w:b/>
          <w:sz w:val="18"/>
        </w:rPr>
      </w:pPr>
      <w:ins w:id="33" w:author="SAS" w:date="2010-04-27T20:12:00Z">
        <w:r w:rsidRPr="00A21164">
          <w:rPr>
            <w:rFonts w:ascii="Lucida Sans Unicode" w:hAnsi="Lucida Sans Unicode" w:cs="Lucida Sans Unicode"/>
            <w:i/>
            <w:sz w:val="14"/>
            <w:rPrChange w:id="34" w:author="SAS" w:date="2010-04-27T20:12:00Z">
              <w:rPr>
                <w:rFonts w:ascii="Lucida Sans Unicode" w:hAnsi="Lucida Sans Unicode" w:cs="Lucida Sans Unicode"/>
              </w:rPr>
            </w:rPrChange>
          </w:rPr>
          <w:t>Estimated Costs</w:t>
        </w:r>
      </w:ins>
      <w:r w:rsidR="000E5054">
        <w:rPr>
          <w:rFonts w:ascii="Lucida Sans Unicode" w:hAnsi="Lucida Sans Unicode" w:cs="Lucida Sans Unicode"/>
          <w:b/>
        </w:rPr>
        <w:tab/>
      </w:r>
      <w:r w:rsidR="000A5EE4" w:rsidRPr="000A5EE4">
        <w:rPr>
          <w:rFonts w:ascii="Lucida Sans Unicode" w:hAnsi="Lucida Sans Unicode" w:cs="Lucida Sans Unicode"/>
          <w:b/>
          <w:sz w:val="18"/>
        </w:rPr>
        <w:t>IB &amp; AP Coordinator Use only</w:t>
      </w:r>
      <w:r w:rsidR="000E5054">
        <w:rPr>
          <w:rFonts w:ascii="Lucida Sans Unicode" w:hAnsi="Lucida Sans Unicode" w:cs="Lucida Sans Unicode"/>
          <w:b/>
        </w:rPr>
        <w:tab/>
      </w:r>
      <w:r w:rsidR="000A5EE4" w:rsidRPr="000A5EE4">
        <w:rPr>
          <w:rFonts w:ascii="Lucida Sans Unicode" w:hAnsi="Lucida Sans Unicode" w:cs="Lucida Sans Unicode"/>
          <w:b/>
          <w:sz w:val="14"/>
        </w:rPr>
        <w:t>check here if no costs are anticipated</w:t>
      </w:r>
      <w:r w:rsidR="000E5054">
        <w:rPr>
          <w:rFonts w:ascii="Lucida Sans Unicode" w:hAnsi="Lucida Sans Unicode" w:cs="Lucida Sans Unicode"/>
          <w:sz w:val="14"/>
        </w:rPr>
        <w:t xml:space="preserve"> </w:t>
      </w:r>
      <w:r>
        <w:rPr>
          <w:rFonts w:ascii="Lucida Sans Unicode" w:hAnsi="Lucida Sans Unicode" w:cs="Lucida Sans Unicode"/>
          <w:sz w:val="14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22"/>
      <w:r w:rsidR="000E5054">
        <w:rPr>
          <w:rFonts w:ascii="Lucida Sans Unicode" w:hAnsi="Lucida Sans Unicode" w:cs="Lucida Sans Unicode"/>
          <w:sz w:val="14"/>
        </w:rPr>
        <w:instrText xml:space="preserve"> FORMCHECKBOX </w:instrText>
      </w:r>
      <w:r w:rsidR="00242323" w:rsidRPr="00A21164">
        <w:rPr>
          <w:rFonts w:ascii="Lucida Sans Unicode" w:hAnsi="Lucida Sans Unicode" w:cs="Lucida Sans Unicode"/>
          <w:sz w:val="14"/>
        </w:rPr>
      </w:r>
      <w:r>
        <w:rPr>
          <w:rFonts w:ascii="Lucida Sans Unicode" w:hAnsi="Lucida Sans Unicode" w:cs="Lucida Sans Unicode"/>
          <w:sz w:val="14"/>
        </w:rPr>
        <w:fldChar w:fldCharType="end"/>
      </w:r>
      <w:bookmarkEnd w:id="35"/>
      <w:r w:rsidR="000E5054">
        <w:rPr>
          <w:rFonts w:ascii="Lucida Sans Unicode" w:hAnsi="Lucida Sans Unicode" w:cs="Lucida Sans Unicode"/>
          <w:b/>
        </w:rPr>
        <w:tab/>
      </w:r>
    </w:p>
    <w:tbl>
      <w:tblPr>
        <w:tblpPr w:leftFromText="180" w:rightFromText="180" w:vertAnchor="text" w:tblpY="1"/>
        <w:tblOverlap w:val="never"/>
        <w:tblW w:w="0" w:type="auto"/>
        <w:tblInd w:w="-20" w:type="dxa"/>
        <w:tblLook w:val="00BF"/>
      </w:tblPr>
      <w:tblGrid>
        <w:gridCol w:w="1098"/>
        <w:gridCol w:w="2586"/>
        <w:gridCol w:w="6612"/>
      </w:tblGrid>
      <w:tr w:rsidR="005E11C1" w:rsidRPr="00C43A40">
        <w:tc>
          <w:tcPr>
            <w:tcW w:w="1098" w:type="dxa"/>
            <w:tcBorders>
              <w:bottom w:val="single" w:sz="4" w:space="0" w:color="auto"/>
            </w:tcBorders>
          </w:tcPr>
          <w:p w:rsidR="00103834" w:rsidRDefault="00A21164">
            <w:pPr>
              <w:tabs>
                <w:tab w:val="left" w:pos="2880"/>
                <w:tab w:val="left" w:leader="underscore" w:pos="4680"/>
                <w:tab w:val="left" w:pos="5040"/>
                <w:tab w:val="left" w:pos="6480"/>
                <w:tab w:val="left" w:leader="underscore" w:pos="9000"/>
              </w:tabs>
              <w:jc w:val="center"/>
              <w:rPr>
                <w:rFonts w:ascii="Lucida Sans Unicode" w:hAnsi="Lucida Sans Unicode" w:cs="Lucida Sans Unicode"/>
                <w:b/>
                <w:sz w:val="18"/>
                <w:szCs w:val="8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8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.00"/>
                    <w:format w:val="0.00"/>
                  </w:textInput>
                </w:ffData>
              </w:fldChar>
            </w:r>
            <w:bookmarkStart w:id="36" w:name="Text10"/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instrText xml:space="preserve"> FORMTEXT </w:instrText>
            </w:r>
            <w:r w:rsidR="00242323" w:rsidRPr="00A21164">
              <w:rPr>
                <w:rFonts w:ascii="Lucida Sans Unicode" w:hAnsi="Lucida Sans Unicode" w:cs="Lucida Sans Unicode"/>
                <w:b/>
                <w:sz w:val="18"/>
                <w:szCs w:val="8"/>
              </w:rPr>
            </w:r>
            <w:r>
              <w:rPr>
                <w:rFonts w:ascii="Lucida Sans Unicode" w:hAnsi="Lucida Sans Unicode" w:cs="Lucida Sans Unicode"/>
                <w:b/>
                <w:sz w:val="18"/>
                <w:szCs w:val="8"/>
              </w:rPr>
              <w:fldChar w:fldCharType="separate"/>
            </w:r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>
              <w:rPr>
                <w:rFonts w:ascii="Lucida Sans Unicode" w:hAnsi="Lucida Sans Unicode" w:cs="Lucida Sans Unicode"/>
                <w:b/>
                <w:sz w:val="18"/>
                <w:szCs w:val="8"/>
              </w:rPr>
              <w:fldChar w:fldCharType="end"/>
            </w:r>
            <w:bookmarkEnd w:id="36"/>
          </w:p>
        </w:tc>
        <w:tc>
          <w:tcPr>
            <w:tcW w:w="2586" w:type="dxa"/>
            <w:tcBorders>
              <w:right w:val="single" w:sz="4" w:space="0" w:color="auto"/>
            </w:tcBorders>
          </w:tcPr>
          <w:p w:rsidR="000A5EE4" w:rsidRDefault="000E5054" w:rsidP="000A5EE4">
            <w:pPr>
              <w:tabs>
                <w:tab w:val="left" w:pos="2880"/>
                <w:tab w:val="left" w:leader="underscore" w:pos="4680"/>
                <w:tab w:val="left" w:pos="5040"/>
                <w:tab w:val="left" w:pos="6480"/>
                <w:tab w:val="left" w:leader="underscore" w:pos="9000"/>
              </w:tabs>
              <w:ind w:left="-108"/>
              <w:rPr>
                <w:rFonts w:ascii="Lucida Sans Unicode" w:hAnsi="Lucida Sans Unicode" w:cs="Lucida Sans Unicode"/>
                <w:b/>
                <w:sz w:val="18"/>
                <w:szCs w:val="8"/>
              </w:rPr>
            </w:pPr>
            <w:r w:rsidRPr="00C43A40">
              <w:rPr>
                <w:sz w:val="20"/>
                <w:szCs w:val="20"/>
              </w:rPr>
              <w:t xml:space="preserve">Registration </w:t>
            </w:r>
            <w:r w:rsidR="0015734D">
              <w:rPr>
                <w:sz w:val="20"/>
                <w:szCs w:val="20"/>
              </w:rPr>
              <w:t>Fee</w:t>
            </w: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834" w:rsidRDefault="00A21164">
            <w:pPr>
              <w:tabs>
                <w:tab w:val="left" w:pos="919"/>
                <w:tab w:val="left" w:leader="underscore" w:pos="4680"/>
                <w:tab w:val="left" w:pos="5040"/>
                <w:tab w:val="left" w:pos="6480"/>
                <w:tab w:val="left" w:leader="underscore" w:pos="9000"/>
              </w:tabs>
              <w:rPr>
                <w:rFonts w:ascii="Lucida Sans Unicode" w:hAnsi="Lucida Sans Unicode" w:cs="Lucida Sans Unicode"/>
                <w:b/>
                <w:sz w:val="18"/>
                <w:szCs w:val="8"/>
              </w:rPr>
            </w:pPr>
            <w:r>
              <w:rPr>
                <w:rFonts w:ascii="Wingdings" w:hAnsi="Wingdings"/>
                <w:b/>
                <w:bCs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5"/>
            <w:r w:rsidR="000E5054">
              <w:rPr>
                <w:rFonts w:ascii="Wingdings" w:hAnsi="Wingdings"/>
                <w:b/>
                <w:bCs/>
                <w:sz w:val="20"/>
                <w:szCs w:val="20"/>
              </w:rPr>
              <w:instrText xml:space="preserve"> FORMCHECKBOX </w:instrText>
            </w:r>
            <w:r w:rsidR="00242323" w:rsidRPr="00A21164">
              <w:rPr>
                <w:rFonts w:ascii="Wingdings" w:hAnsi="Wingdings"/>
                <w:b/>
                <w:bCs/>
                <w:sz w:val="20"/>
                <w:szCs w:val="20"/>
              </w:rPr>
            </w:r>
            <w:r>
              <w:rPr>
                <w:rFonts w:ascii="Wingdings" w:hAnsi="Wingdings"/>
                <w:b/>
                <w:bCs/>
                <w:sz w:val="20"/>
                <w:szCs w:val="20"/>
              </w:rPr>
              <w:fldChar w:fldCharType="end"/>
            </w:r>
            <w:bookmarkEnd w:id="37"/>
            <w:r w:rsidR="000E5054" w:rsidRPr="00C43A40">
              <w:rPr>
                <w:b/>
                <w:bCs/>
                <w:sz w:val="20"/>
                <w:szCs w:val="20"/>
              </w:rPr>
              <w:t xml:space="preserve">  </w:t>
            </w:r>
            <w:r w:rsidR="000E5054" w:rsidRPr="00C43A40">
              <w:rPr>
                <w:sz w:val="20"/>
                <w:szCs w:val="20"/>
              </w:rPr>
              <w:t>IB</w:t>
            </w:r>
            <w:r w:rsidR="000E5054" w:rsidRPr="00C43A40">
              <w:rPr>
                <w:sz w:val="20"/>
                <w:szCs w:val="20"/>
              </w:rPr>
              <w:tab/>
            </w:r>
            <w:r>
              <w:rPr>
                <w:rFonts w:ascii="Wingdings" w:hAnsi="Wingdings"/>
                <w:b/>
                <w:bCs/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6"/>
            <w:r w:rsidR="000E5054">
              <w:rPr>
                <w:rFonts w:ascii="Wingdings" w:hAnsi="Wingdings"/>
                <w:b/>
                <w:bCs/>
                <w:sz w:val="20"/>
                <w:szCs w:val="20"/>
              </w:rPr>
              <w:instrText xml:space="preserve"> FORMCHECKBOX </w:instrText>
            </w:r>
            <w:r w:rsidR="00242323" w:rsidRPr="00A21164">
              <w:rPr>
                <w:rFonts w:ascii="Wingdings" w:hAnsi="Wingdings"/>
                <w:b/>
                <w:bCs/>
                <w:sz w:val="20"/>
                <w:szCs w:val="20"/>
              </w:rPr>
            </w:r>
            <w:r>
              <w:rPr>
                <w:rFonts w:ascii="Wingdings" w:hAnsi="Wingdings"/>
                <w:b/>
                <w:bCs/>
                <w:sz w:val="20"/>
                <w:szCs w:val="20"/>
              </w:rPr>
              <w:fldChar w:fldCharType="end"/>
            </w:r>
            <w:bookmarkEnd w:id="38"/>
            <w:r w:rsidR="000E5054" w:rsidRPr="00C43A40">
              <w:rPr>
                <w:b/>
                <w:bCs/>
                <w:sz w:val="20"/>
                <w:szCs w:val="20"/>
              </w:rPr>
              <w:t xml:space="preserve">  </w:t>
            </w:r>
            <w:r w:rsidR="000E5054" w:rsidRPr="00C43A40">
              <w:rPr>
                <w:sz w:val="20"/>
                <w:szCs w:val="20"/>
              </w:rPr>
              <w:t xml:space="preserve">AP    Approved amount  </w:t>
            </w:r>
            <w:r w:rsidR="00B81A67">
              <w:rPr>
                <w:sz w:val="20"/>
                <w:szCs w:val="20"/>
              </w:rPr>
              <w:t xml:space="preserve"> </w:t>
            </w:r>
            <w:r w:rsidRPr="003E5F62">
              <w:rPr>
                <w:sz w:val="20"/>
                <w:szCs w:val="20"/>
                <w:u w:val="sing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B81A67" w:rsidRPr="003E5F62">
              <w:rPr>
                <w:sz w:val="20"/>
                <w:szCs w:val="20"/>
                <w:u w:val="single"/>
              </w:rPr>
              <w:instrText xml:space="preserve"> FORMTEXT </w:instrText>
            </w:r>
            <w:r w:rsidR="00242323" w:rsidRPr="00A21164">
              <w:rPr>
                <w:sz w:val="20"/>
                <w:szCs w:val="20"/>
                <w:u w:val="single"/>
              </w:rPr>
            </w:r>
            <w:r w:rsidRPr="003E5F62">
              <w:rPr>
                <w:sz w:val="20"/>
                <w:szCs w:val="20"/>
                <w:u w:val="single"/>
              </w:rPr>
              <w:fldChar w:fldCharType="separate"/>
            </w:r>
            <w:r w:rsidR="00B81A67" w:rsidRPr="003E5F62">
              <w:rPr>
                <w:noProof/>
                <w:sz w:val="20"/>
                <w:szCs w:val="20"/>
                <w:u w:val="single"/>
              </w:rPr>
              <w:t> </w:t>
            </w:r>
            <w:r w:rsidR="00B81A67" w:rsidRPr="003E5F62">
              <w:rPr>
                <w:noProof/>
                <w:sz w:val="20"/>
                <w:szCs w:val="20"/>
                <w:u w:val="single"/>
              </w:rPr>
              <w:t> </w:t>
            </w:r>
            <w:r w:rsidR="00B81A67" w:rsidRPr="003E5F62">
              <w:rPr>
                <w:noProof/>
                <w:sz w:val="20"/>
                <w:szCs w:val="20"/>
                <w:u w:val="single"/>
              </w:rPr>
              <w:t> </w:t>
            </w:r>
            <w:r w:rsidR="00B81A67" w:rsidRPr="003E5F62">
              <w:rPr>
                <w:noProof/>
                <w:sz w:val="20"/>
                <w:szCs w:val="20"/>
                <w:u w:val="single"/>
              </w:rPr>
              <w:t> </w:t>
            </w:r>
            <w:r w:rsidR="00B81A67" w:rsidRPr="003E5F62">
              <w:rPr>
                <w:noProof/>
                <w:sz w:val="20"/>
                <w:szCs w:val="20"/>
                <w:u w:val="single"/>
              </w:rPr>
              <w:t> </w:t>
            </w:r>
            <w:r w:rsidRPr="003E5F62">
              <w:rPr>
                <w:sz w:val="20"/>
                <w:szCs w:val="20"/>
                <w:u w:val="single"/>
              </w:rPr>
              <w:fldChar w:fldCharType="end"/>
            </w:r>
            <w:r w:rsidR="000E5054" w:rsidRPr="00C43A40">
              <w:rPr>
                <w:sz w:val="20"/>
                <w:szCs w:val="20"/>
              </w:rPr>
              <w:t xml:space="preserve">                    Code</w:t>
            </w:r>
            <w:r w:rsidR="00B81A67">
              <w:rPr>
                <w:sz w:val="20"/>
                <w:szCs w:val="20"/>
              </w:rPr>
              <w:t xml:space="preserve">  </w:t>
            </w:r>
            <w:r w:rsidRPr="003E5F62">
              <w:rPr>
                <w:sz w:val="20"/>
                <w:szCs w:val="20"/>
                <w:u w:val="sing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B81A67" w:rsidRPr="003E5F62">
              <w:rPr>
                <w:sz w:val="20"/>
                <w:szCs w:val="20"/>
                <w:u w:val="single"/>
              </w:rPr>
              <w:instrText xml:space="preserve"> FORMTEXT </w:instrText>
            </w:r>
            <w:r w:rsidR="00242323" w:rsidRPr="00A21164">
              <w:rPr>
                <w:sz w:val="20"/>
                <w:szCs w:val="20"/>
                <w:u w:val="single"/>
              </w:rPr>
            </w:r>
            <w:r w:rsidRPr="003E5F62">
              <w:rPr>
                <w:sz w:val="20"/>
                <w:szCs w:val="20"/>
                <w:u w:val="single"/>
              </w:rPr>
              <w:fldChar w:fldCharType="separate"/>
            </w:r>
            <w:r w:rsidR="00B81A67" w:rsidRPr="003E5F62">
              <w:rPr>
                <w:noProof/>
                <w:sz w:val="20"/>
                <w:szCs w:val="20"/>
                <w:u w:val="single"/>
              </w:rPr>
              <w:t> </w:t>
            </w:r>
            <w:r w:rsidR="00B81A67" w:rsidRPr="003E5F62">
              <w:rPr>
                <w:noProof/>
                <w:sz w:val="20"/>
                <w:szCs w:val="20"/>
                <w:u w:val="single"/>
              </w:rPr>
              <w:t> </w:t>
            </w:r>
            <w:r w:rsidR="00B81A67" w:rsidRPr="003E5F62">
              <w:rPr>
                <w:noProof/>
                <w:sz w:val="20"/>
                <w:szCs w:val="20"/>
                <w:u w:val="single"/>
              </w:rPr>
              <w:t> </w:t>
            </w:r>
            <w:r w:rsidR="00B81A67" w:rsidRPr="003E5F62">
              <w:rPr>
                <w:noProof/>
                <w:sz w:val="20"/>
                <w:szCs w:val="20"/>
                <w:u w:val="single"/>
              </w:rPr>
              <w:t> </w:t>
            </w:r>
            <w:r w:rsidR="00B81A67" w:rsidRPr="003E5F62">
              <w:rPr>
                <w:noProof/>
                <w:sz w:val="20"/>
                <w:szCs w:val="20"/>
                <w:u w:val="single"/>
              </w:rPr>
              <w:t> </w:t>
            </w:r>
            <w:r w:rsidRPr="003E5F62">
              <w:rPr>
                <w:sz w:val="20"/>
                <w:szCs w:val="20"/>
                <w:u w:val="single"/>
              </w:rPr>
              <w:fldChar w:fldCharType="end"/>
            </w:r>
          </w:p>
        </w:tc>
      </w:tr>
      <w:tr w:rsidR="005E11C1" w:rsidRPr="00C43A40"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</w:tcPr>
          <w:p w:rsidR="00103834" w:rsidRDefault="00A21164">
            <w:pPr>
              <w:tabs>
                <w:tab w:val="left" w:pos="2880"/>
                <w:tab w:val="left" w:leader="underscore" w:pos="4680"/>
                <w:tab w:val="left" w:pos="5040"/>
                <w:tab w:val="left" w:pos="6480"/>
                <w:tab w:val="left" w:leader="underscore" w:pos="9000"/>
              </w:tabs>
              <w:jc w:val="center"/>
              <w:rPr>
                <w:rFonts w:ascii="Lucida Sans Unicode" w:hAnsi="Lucida Sans Unicode" w:cs="Lucida Sans Unicode"/>
                <w:b/>
                <w:sz w:val="18"/>
                <w:szCs w:val="8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8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.00"/>
                    <w:format w:val="0.00"/>
                  </w:textInput>
                </w:ffData>
              </w:fldChar>
            </w:r>
            <w:bookmarkStart w:id="39" w:name="Text11"/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instrText xml:space="preserve"> FORMTEXT </w:instrText>
            </w:r>
            <w:r w:rsidR="00242323" w:rsidRPr="00A21164">
              <w:rPr>
                <w:rFonts w:ascii="Lucida Sans Unicode" w:hAnsi="Lucida Sans Unicode" w:cs="Lucida Sans Unicode"/>
                <w:b/>
                <w:sz w:val="18"/>
                <w:szCs w:val="8"/>
              </w:rPr>
            </w:r>
            <w:r>
              <w:rPr>
                <w:rFonts w:ascii="Lucida Sans Unicode" w:hAnsi="Lucida Sans Unicode" w:cs="Lucida Sans Unicode"/>
                <w:b/>
                <w:sz w:val="18"/>
                <w:szCs w:val="8"/>
              </w:rPr>
              <w:fldChar w:fldCharType="separate"/>
            </w:r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>
              <w:rPr>
                <w:rFonts w:ascii="Lucida Sans Unicode" w:hAnsi="Lucida Sans Unicode" w:cs="Lucida Sans Unicode"/>
                <w:b/>
                <w:sz w:val="18"/>
                <w:szCs w:val="8"/>
              </w:rPr>
              <w:fldChar w:fldCharType="end"/>
            </w:r>
            <w:bookmarkEnd w:id="39"/>
          </w:p>
        </w:tc>
        <w:tc>
          <w:tcPr>
            <w:tcW w:w="2586" w:type="dxa"/>
            <w:tcBorders>
              <w:right w:val="single" w:sz="4" w:space="0" w:color="auto"/>
            </w:tcBorders>
          </w:tcPr>
          <w:p w:rsidR="00103834" w:rsidRDefault="0015734D">
            <w:pPr>
              <w:tabs>
                <w:tab w:val="left" w:pos="2880"/>
                <w:tab w:val="left" w:leader="underscore" w:pos="4680"/>
                <w:tab w:val="left" w:pos="5040"/>
                <w:tab w:val="left" w:pos="6480"/>
                <w:tab w:val="left" w:leader="underscore" w:pos="9000"/>
              </w:tabs>
              <w:ind w:left="-108"/>
              <w:jc w:val="center"/>
              <w:rPr>
                <w:rFonts w:ascii="Lucida Sans Unicode" w:hAnsi="Lucida Sans Unicode" w:cs="Lucida Sans Unicode"/>
                <w:b/>
                <w:sz w:val="18"/>
                <w:szCs w:val="8"/>
              </w:rPr>
            </w:pPr>
            <w:r>
              <w:rPr>
                <w:sz w:val="20"/>
                <w:szCs w:val="20"/>
              </w:rPr>
              <w:t>Transportation</w:t>
            </w:r>
            <w:r w:rsidR="000E5054" w:rsidRPr="00C43A40">
              <w:rPr>
                <w:sz w:val="20"/>
                <w:szCs w:val="20"/>
              </w:rPr>
              <w:tab/>
            </w:r>
          </w:p>
        </w:tc>
        <w:tc>
          <w:tcPr>
            <w:tcW w:w="6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834" w:rsidRDefault="00A21164">
            <w:pPr>
              <w:tabs>
                <w:tab w:val="left" w:pos="2880"/>
                <w:tab w:val="left" w:leader="underscore" w:pos="4680"/>
                <w:tab w:val="left" w:pos="5040"/>
                <w:tab w:val="left" w:pos="6480"/>
                <w:tab w:val="left" w:leader="underscore" w:pos="9000"/>
              </w:tabs>
              <w:rPr>
                <w:rFonts w:ascii="Lucida Sans Unicode" w:hAnsi="Lucida Sans Unicode" w:cs="Lucida Sans Unicode"/>
                <w:b/>
                <w:sz w:val="18"/>
                <w:szCs w:val="8"/>
              </w:rPr>
            </w:pPr>
            <w:r>
              <w:rPr>
                <w:rFonts w:ascii="Wingdings" w:hAnsi="Wingdings"/>
                <w:b/>
                <w:bCs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17"/>
            <w:r w:rsidR="000E5054">
              <w:rPr>
                <w:rFonts w:ascii="Wingdings" w:hAnsi="Wingdings"/>
                <w:b/>
                <w:bCs/>
                <w:sz w:val="20"/>
                <w:szCs w:val="20"/>
              </w:rPr>
              <w:instrText xml:space="preserve"> FORMCHECKBOX </w:instrText>
            </w:r>
            <w:r w:rsidR="00242323" w:rsidRPr="00A21164">
              <w:rPr>
                <w:rFonts w:ascii="Wingdings" w:hAnsi="Wingdings"/>
                <w:b/>
                <w:bCs/>
                <w:sz w:val="20"/>
                <w:szCs w:val="20"/>
              </w:rPr>
            </w:r>
            <w:r>
              <w:rPr>
                <w:rFonts w:ascii="Wingdings" w:hAnsi="Wingdings"/>
                <w:b/>
                <w:bCs/>
                <w:sz w:val="20"/>
                <w:szCs w:val="20"/>
              </w:rPr>
              <w:fldChar w:fldCharType="end"/>
            </w:r>
            <w:bookmarkEnd w:id="40"/>
            <w:r w:rsidR="000E5054" w:rsidRPr="00C43A40">
              <w:rPr>
                <w:b/>
                <w:bCs/>
                <w:sz w:val="20"/>
                <w:szCs w:val="20"/>
              </w:rPr>
              <w:t xml:space="preserve">  </w:t>
            </w:r>
            <w:r w:rsidR="000E5054" w:rsidRPr="00C43A40">
              <w:rPr>
                <w:sz w:val="20"/>
                <w:szCs w:val="20"/>
              </w:rPr>
              <w:t xml:space="preserve">Category A         </w:t>
            </w:r>
            <w:r>
              <w:rPr>
                <w:rFonts w:ascii="Wingdings" w:hAnsi="Wingdings"/>
                <w:b/>
                <w:bCs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18"/>
            <w:r w:rsidR="000E5054">
              <w:rPr>
                <w:rFonts w:ascii="Wingdings" w:hAnsi="Wingdings"/>
                <w:b/>
                <w:bCs/>
                <w:sz w:val="20"/>
                <w:szCs w:val="20"/>
              </w:rPr>
              <w:instrText xml:space="preserve"> FORMCHECKBOX </w:instrText>
            </w:r>
            <w:r w:rsidR="00242323" w:rsidRPr="00A21164">
              <w:rPr>
                <w:rFonts w:ascii="Wingdings" w:hAnsi="Wingdings"/>
                <w:b/>
                <w:bCs/>
                <w:sz w:val="20"/>
                <w:szCs w:val="20"/>
              </w:rPr>
            </w:r>
            <w:r>
              <w:rPr>
                <w:rFonts w:ascii="Wingdings" w:hAnsi="Wingdings"/>
                <w:b/>
                <w:bCs/>
                <w:sz w:val="20"/>
                <w:szCs w:val="20"/>
              </w:rPr>
              <w:fldChar w:fldCharType="end"/>
            </w:r>
            <w:bookmarkEnd w:id="41"/>
            <w:r w:rsidR="000E5054" w:rsidRPr="00C43A40">
              <w:rPr>
                <w:b/>
                <w:bCs/>
                <w:sz w:val="20"/>
                <w:szCs w:val="20"/>
              </w:rPr>
              <w:t xml:space="preserve">  </w:t>
            </w:r>
            <w:r w:rsidR="000E5054" w:rsidRPr="00C43A40">
              <w:rPr>
                <w:sz w:val="20"/>
                <w:szCs w:val="20"/>
              </w:rPr>
              <w:t xml:space="preserve">Category B          </w:t>
            </w:r>
            <w:r>
              <w:rPr>
                <w:rFonts w:ascii="Wingdings" w:hAnsi="Wingdings"/>
                <w:b/>
                <w:bCs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9"/>
            <w:r w:rsidR="000E5054">
              <w:rPr>
                <w:rFonts w:ascii="Wingdings" w:hAnsi="Wingdings"/>
                <w:b/>
                <w:bCs/>
                <w:sz w:val="20"/>
                <w:szCs w:val="20"/>
              </w:rPr>
              <w:instrText xml:space="preserve"> FORMCHECKBOX </w:instrText>
            </w:r>
            <w:r w:rsidR="00242323" w:rsidRPr="00A21164">
              <w:rPr>
                <w:rFonts w:ascii="Wingdings" w:hAnsi="Wingdings"/>
                <w:b/>
                <w:bCs/>
                <w:sz w:val="20"/>
                <w:szCs w:val="20"/>
              </w:rPr>
            </w:r>
            <w:r>
              <w:rPr>
                <w:rFonts w:ascii="Wingdings" w:hAnsi="Wingdings"/>
                <w:b/>
                <w:bCs/>
                <w:sz w:val="20"/>
                <w:szCs w:val="20"/>
              </w:rPr>
              <w:fldChar w:fldCharType="end"/>
            </w:r>
            <w:bookmarkEnd w:id="42"/>
            <w:r w:rsidR="000E5054" w:rsidRPr="00C43A40">
              <w:rPr>
                <w:b/>
                <w:bCs/>
                <w:sz w:val="20"/>
                <w:szCs w:val="20"/>
              </w:rPr>
              <w:t xml:space="preserve">  </w:t>
            </w:r>
            <w:r w:rsidR="000E5054" w:rsidRPr="00C43A40">
              <w:rPr>
                <w:sz w:val="20"/>
                <w:szCs w:val="20"/>
              </w:rPr>
              <w:t>Category C</w:t>
            </w:r>
          </w:p>
        </w:tc>
      </w:tr>
      <w:tr w:rsidR="005E11C1" w:rsidRPr="00C43A40">
        <w:tc>
          <w:tcPr>
            <w:tcW w:w="1098" w:type="dxa"/>
            <w:tcBorders>
              <w:top w:val="single" w:sz="4" w:space="0" w:color="auto"/>
            </w:tcBorders>
          </w:tcPr>
          <w:p w:rsidR="00103834" w:rsidRDefault="00A21164">
            <w:pPr>
              <w:tabs>
                <w:tab w:val="left" w:pos="2880"/>
                <w:tab w:val="left" w:leader="underscore" w:pos="4680"/>
                <w:tab w:val="left" w:pos="5040"/>
                <w:tab w:val="left" w:pos="6480"/>
                <w:tab w:val="left" w:leader="underscore" w:pos="9000"/>
              </w:tabs>
              <w:jc w:val="center"/>
              <w:rPr>
                <w:rFonts w:ascii="Lucida Sans Unicode" w:hAnsi="Lucida Sans Unicode" w:cs="Lucida Sans Unicode"/>
                <w:b/>
                <w:sz w:val="18"/>
                <w:szCs w:val="8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8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.00"/>
                    <w:format w:val="0.00"/>
                  </w:textInput>
                </w:ffData>
              </w:fldChar>
            </w:r>
            <w:bookmarkStart w:id="43" w:name="Text12"/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instrText xml:space="preserve"> FORMTEXT </w:instrText>
            </w:r>
            <w:r w:rsidR="00242323" w:rsidRPr="00A21164">
              <w:rPr>
                <w:rFonts w:ascii="Lucida Sans Unicode" w:hAnsi="Lucida Sans Unicode" w:cs="Lucida Sans Unicode"/>
                <w:b/>
                <w:sz w:val="18"/>
                <w:szCs w:val="8"/>
              </w:rPr>
            </w:r>
            <w:r>
              <w:rPr>
                <w:rFonts w:ascii="Lucida Sans Unicode" w:hAnsi="Lucida Sans Unicode" w:cs="Lucida Sans Unicode"/>
                <w:b/>
                <w:sz w:val="18"/>
                <w:szCs w:val="8"/>
              </w:rPr>
              <w:fldChar w:fldCharType="separate"/>
            </w:r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0E5054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>
              <w:rPr>
                <w:rFonts w:ascii="Lucida Sans Unicode" w:hAnsi="Lucida Sans Unicode" w:cs="Lucida Sans Unicode"/>
                <w:b/>
                <w:sz w:val="18"/>
                <w:szCs w:val="8"/>
              </w:rPr>
              <w:fldChar w:fldCharType="end"/>
            </w:r>
            <w:bookmarkEnd w:id="43"/>
          </w:p>
        </w:tc>
        <w:tc>
          <w:tcPr>
            <w:tcW w:w="2586" w:type="dxa"/>
          </w:tcPr>
          <w:p w:rsidR="00103834" w:rsidRDefault="000E5054">
            <w:pPr>
              <w:tabs>
                <w:tab w:val="left" w:pos="2880"/>
                <w:tab w:val="left" w:leader="underscore" w:pos="4680"/>
                <w:tab w:val="left" w:pos="5040"/>
                <w:tab w:val="left" w:pos="6480"/>
                <w:tab w:val="left" w:leader="underscore" w:pos="9000"/>
              </w:tabs>
              <w:ind w:left="-108"/>
              <w:rPr>
                <w:rFonts w:ascii="Lucida Sans Unicode" w:hAnsi="Lucida Sans Unicode" w:cs="Lucida Sans Unicode"/>
                <w:b/>
                <w:sz w:val="18"/>
                <w:szCs w:val="8"/>
              </w:rPr>
            </w:pPr>
            <w:r w:rsidRPr="00C43A40">
              <w:rPr>
                <w:sz w:val="20"/>
                <w:szCs w:val="20"/>
              </w:rPr>
              <w:t>Accommodation</w:t>
            </w:r>
            <w:r w:rsidR="0015734D">
              <w:rPr>
                <w:sz w:val="20"/>
                <w:szCs w:val="20"/>
              </w:rPr>
              <w:t>s</w:t>
            </w:r>
          </w:p>
        </w:tc>
        <w:tc>
          <w:tcPr>
            <w:tcW w:w="6612" w:type="dxa"/>
            <w:tcBorders>
              <w:top w:val="single" w:sz="4" w:space="0" w:color="auto"/>
            </w:tcBorders>
            <w:shd w:val="clear" w:color="auto" w:fill="auto"/>
          </w:tcPr>
          <w:p w:rsidR="000A5EE4" w:rsidRDefault="000E5054" w:rsidP="000A5EE4">
            <w:pPr>
              <w:tabs>
                <w:tab w:val="left" w:pos="2880"/>
                <w:tab w:val="left" w:leader="underscore" w:pos="4680"/>
                <w:tab w:val="left" w:pos="5040"/>
                <w:tab w:val="left" w:pos="6480"/>
                <w:tab w:val="left" w:pos="6840"/>
                <w:tab w:val="left" w:pos="6930"/>
                <w:tab w:val="left" w:pos="7020"/>
                <w:tab w:val="left" w:leader="underscore" w:pos="9000"/>
              </w:tabs>
              <w:rPr>
                <w:rFonts w:ascii="Lucida Sans Unicode" w:eastAsiaTheme="majorEastAsia" w:hAnsi="Lucida Sans Unicode" w:cs="Lucida Sans Unicode"/>
                <w:b/>
                <w:color w:val="363636" w:themeColor="text1" w:themeTint="C9"/>
                <w:sz w:val="18"/>
                <w:szCs w:val="8"/>
              </w:rPr>
            </w:pPr>
            <w:r w:rsidRPr="00C43A40">
              <w:rPr>
                <w:sz w:val="20"/>
                <w:szCs w:val="20"/>
              </w:rPr>
              <w:t>Recommending Coordinator</w:t>
            </w:r>
            <w:r>
              <w:rPr>
                <w:sz w:val="20"/>
                <w:szCs w:val="20"/>
              </w:rPr>
              <w:t>’s</w:t>
            </w:r>
            <w:r w:rsidRPr="00C43A40">
              <w:rPr>
                <w:sz w:val="20"/>
                <w:szCs w:val="20"/>
              </w:rPr>
              <w:t xml:space="preserve"> Signature</w:t>
            </w:r>
            <w:r w:rsidR="00697E7A">
              <w:rPr>
                <w:sz w:val="20"/>
                <w:szCs w:val="20"/>
              </w:rPr>
              <w:t>:</w:t>
            </w:r>
            <w:r w:rsidR="00942DDD">
              <w:rPr>
                <w:sz w:val="20"/>
                <w:szCs w:val="20"/>
              </w:rPr>
              <w:t xml:space="preserve"> </w:t>
            </w:r>
            <w:r w:rsidR="00697E7A">
              <w:rPr>
                <w:sz w:val="20"/>
                <w:szCs w:val="20"/>
              </w:rPr>
              <w:t>_____________________________</w:t>
            </w:r>
          </w:p>
        </w:tc>
      </w:tr>
      <w:tr w:rsidR="00697E7A" w:rsidRPr="00C43A40">
        <w:trPr>
          <w:gridAfter w:val="1"/>
          <w:wAfter w:w="6612" w:type="dxa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</w:tcPr>
          <w:p w:rsidR="00103834" w:rsidRDefault="00A21164">
            <w:pPr>
              <w:tabs>
                <w:tab w:val="left" w:pos="2880"/>
                <w:tab w:val="left" w:leader="underscore" w:pos="4680"/>
                <w:tab w:val="left" w:pos="5040"/>
                <w:tab w:val="left" w:pos="6480"/>
                <w:tab w:val="left" w:leader="underscore" w:pos="9000"/>
              </w:tabs>
              <w:jc w:val="center"/>
              <w:rPr>
                <w:rFonts w:ascii="Lucida Sans Unicode" w:hAnsi="Lucida Sans Unicode" w:cs="Lucida Sans Unicode"/>
                <w:b/>
                <w:sz w:val="18"/>
                <w:szCs w:val="8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8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default w:val="0.00"/>
                    <w:format w:val="0.00"/>
                  </w:textInput>
                </w:ffData>
              </w:fldChar>
            </w:r>
            <w:bookmarkStart w:id="44" w:name="Text14"/>
            <w:r w:rsidR="00697E7A">
              <w:rPr>
                <w:rFonts w:ascii="Lucida Sans Unicode" w:hAnsi="Lucida Sans Unicode" w:cs="Lucida Sans Unicode"/>
                <w:b/>
                <w:sz w:val="18"/>
                <w:szCs w:val="8"/>
              </w:rPr>
              <w:instrText xml:space="preserve"> FORMTEXT </w:instrText>
            </w:r>
            <w:r w:rsidR="00242323" w:rsidRPr="00A21164">
              <w:rPr>
                <w:rFonts w:ascii="Lucida Sans Unicode" w:hAnsi="Lucida Sans Unicode" w:cs="Lucida Sans Unicode"/>
                <w:b/>
                <w:sz w:val="18"/>
                <w:szCs w:val="8"/>
              </w:rPr>
            </w:r>
            <w:r>
              <w:rPr>
                <w:rFonts w:ascii="Lucida Sans Unicode" w:hAnsi="Lucida Sans Unicode" w:cs="Lucida Sans Unicode"/>
                <w:b/>
                <w:sz w:val="18"/>
                <w:szCs w:val="8"/>
              </w:rPr>
              <w:fldChar w:fldCharType="separate"/>
            </w:r>
            <w:r w:rsidR="00697E7A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697E7A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697E7A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697E7A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697E7A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>
              <w:rPr>
                <w:rFonts w:ascii="Lucida Sans Unicode" w:hAnsi="Lucida Sans Unicode" w:cs="Lucida Sans Unicode"/>
                <w:b/>
                <w:sz w:val="18"/>
                <w:szCs w:val="8"/>
              </w:rPr>
              <w:fldChar w:fldCharType="end"/>
            </w:r>
            <w:bookmarkEnd w:id="44"/>
          </w:p>
        </w:tc>
        <w:tc>
          <w:tcPr>
            <w:tcW w:w="2586" w:type="dxa"/>
          </w:tcPr>
          <w:p w:rsidR="000A5EE4" w:rsidRDefault="00697E7A" w:rsidP="000A5EE4">
            <w:pPr>
              <w:tabs>
                <w:tab w:val="left" w:pos="2880"/>
                <w:tab w:val="left" w:leader="underscore" w:pos="4680"/>
                <w:tab w:val="left" w:pos="5040"/>
                <w:tab w:val="left" w:pos="6480"/>
                <w:tab w:val="left" w:leader="underscore" w:pos="9000"/>
              </w:tabs>
              <w:ind w:left="-108"/>
              <w:rPr>
                <w:rFonts w:ascii="Lucida Sans Unicode" w:eastAsiaTheme="majorEastAsia" w:hAnsi="Lucida Sans Unicode" w:cs="Lucida Sans Unicode"/>
                <w:b/>
                <w:bCs/>
                <w:color w:val="4F81BD" w:themeColor="accent1"/>
                <w:sz w:val="18"/>
                <w:szCs w:val="8"/>
              </w:rPr>
            </w:pPr>
            <w:r w:rsidRPr="00C43A40">
              <w:rPr>
                <w:sz w:val="20"/>
                <w:szCs w:val="20"/>
              </w:rPr>
              <w:t>Food</w:t>
            </w:r>
            <w:r w:rsidR="008B11ED">
              <w:rPr>
                <w:sz w:val="20"/>
                <w:szCs w:val="20"/>
              </w:rPr>
              <w:t xml:space="preserve">                        </w:t>
            </w:r>
          </w:p>
        </w:tc>
      </w:tr>
      <w:tr w:rsidR="00697E7A" w:rsidRPr="00C43A40">
        <w:trPr>
          <w:gridAfter w:val="1"/>
          <w:wAfter w:w="6612" w:type="dxa"/>
        </w:trPr>
        <w:tc>
          <w:tcPr>
            <w:tcW w:w="1098" w:type="dxa"/>
            <w:tcBorders>
              <w:bottom w:val="single" w:sz="4" w:space="0" w:color="auto"/>
            </w:tcBorders>
          </w:tcPr>
          <w:p w:rsidR="00103834" w:rsidRDefault="00A21164">
            <w:pPr>
              <w:tabs>
                <w:tab w:val="left" w:pos="2880"/>
                <w:tab w:val="left" w:leader="underscore" w:pos="4680"/>
                <w:tab w:val="left" w:pos="5040"/>
                <w:tab w:val="left" w:pos="6480"/>
                <w:tab w:val="left" w:leader="underscore" w:pos="9000"/>
              </w:tabs>
              <w:jc w:val="center"/>
              <w:rPr>
                <w:rFonts w:ascii="Lucida Sans Unicode" w:hAnsi="Lucida Sans Unicode" w:cs="Lucida Sans Unicode"/>
                <w:b/>
                <w:sz w:val="18"/>
                <w:szCs w:val="8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8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default w:val="0.00"/>
                    <w:format w:val="0.00"/>
                  </w:textInput>
                </w:ffData>
              </w:fldChar>
            </w:r>
            <w:bookmarkStart w:id="45" w:name="Text15"/>
            <w:r w:rsidR="00697E7A">
              <w:rPr>
                <w:rFonts w:ascii="Lucida Sans Unicode" w:hAnsi="Lucida Sans Unicode" w:cs="Lucida Sans Unicode"/>
                <w:b/>
                <w:sz w:val="18"/>
                <w:szCs w:val="8"/>
              </w:rPr>
              <w:instrText xml:space="preserve"> FORMTEXT </w:instrText>
            </w:r>
            <w:r w:rsidR="00242323" w:rsidRPr="00A21164">
              <w:rPr>
                <w:rFonts w:ascii="Lucida Sans Unicode" w:hAnsi="Lucida Sans Unicode" w:cs="Lucida Sans Unicode"/>
                <w:b/>
                <w:sz w:val="18"/>
                <w:szCs w:val="8"/>
              </w:rPr>
            </w:r>
            <w:r>
              <w:rPr>
                <w:rFonts w:ascii="Lucida Sans Unicode" w:hAnsi="Lucida Sans Unicode" w:cs="Lucida Sans Unicode"/>
                <w:b/>
                <w:sz w:val="18"/>
                <w:szCs w:val="8"/>
              </w:rPr>
              <w:fldChar w:fldCharType="separate"/>
            </w:r>
            <w:r w:rsidR="00697E7A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697E7A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697E7A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697E7A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 w:rsidR="00697E7A">
              <w:rPr>
                <w:rFonts w:ascii="Lucida Sans Unicode" w:hAnsi="Lucida Sans Unicode" w:cs="Lucida Sans Unicode"/>
                <w:b/>
                <w:sz w:val="18"/>
                <w:szCs w:val="8"/>
              </w:rPr>
              <w:t> </w:t>
            </w:r>
            <w:r>
              <w:rPr>
                <w:rFonts w:ascii="Lucida Sans Unicode" w:hAnsi="Lucida Sans Unicode" w:cs="Lucida Sans Unicode"/>
                <w:b/>
                <w:sz w:val="18"/>
                <w:szCs w:val="8"/>
              </w:rPr>
              <w:fldChar w:fldCharType="end"/>
            </w:r>
            <w:bookmarkEnd w:id="45"/>
          </w:p>
        </w:tc>
        <w:tc>
          <w:tcPr>
            <w:tcW w:w="2586" w:type="dxa"/>
          </w:tcPr>
          <w:p w:rsidR="000A5EE4" w:rsidRDefault="00697E7A" w:rsidP="000A5EE4">
            <w:pPr>
              <w:tabs>
                <w:tab w:val="left" w:pos="2880"/>
                <w:tab w:val="left" w:leader="underscore" w:pos="4680"/>
                <w:tab w:val="left" w:pos="5040"/>
                <w:tab w:val="left" w:pos="6480"/>
                <w:tab w:val="left" w:leader="underscore" w:pos="9000"/>
              </w:tabs>
              <w:ind w:left="-108"/>
              <w:rPr>
                <w:rFonts w:ascii="Lucida Sans Unicode" w:eastAsiaTheme="majorEastAsia" w:hAnsi="Lucida Sans Unicode" w:cs="Lucida Sans Unicode"/>
                <w:b/>
                <w:bCs/>
                <w:color w:val="4F81BD" w:themeColor="accent1"/>
                <w:sz w:val="18"/>
                <w:szCs w:val="8"/>
              </w:rPr>
            </w:pPr>
            <w:r w:rsidRPr="00C43A40">
              <w:rPr>
                <w:sz w:val="20"/>
                <w:szCs w:val="20"/>
              </w:rPr>
              <w:t>Materials</w:t>
            </w:r>
          </w:p>
        </w:tc>
      </w:tr>
      <w:tr w:rsidR="00697E7A" w:rsidRPr="00C43A40">
        <w:trPr>
          <w:gridAfter w:val="1"/>
          <w:wAfter w:w="6612" w:type="dxa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</w:tcPr>
          <w:p w:rsidR="00697E7A" w:rsidRDefault="00697E7A" w:rsidP="009631A0">
            <w:pPr>
              <w:tabs>
                <w:tab w:val="left" w:pos="2880"/>
                <w:tab w:val="left" w:leader="underscore" w:pos="4680"/>
                <w:tab w:val="left" w:pos="5040"/>
                <w:tab w:val="left" w:pos="6480"/>
                <w:tab w:val="left" w:leader="underscore" w:pos="9000"/>
              </w:tabs>
              <w:jc w:val="center"/>
              <w:rPr>
                <w:rFonts w:ascii="Lucida Sans Unicode" w:hAnsi="Lucida Sans Unicode" w:cs="Lucida Sans Unicode"/>
                <w:b/>
                <w:sz w:val="18"/>
                <w:szCs w:val="8"/>
              </w:rPr>
            </w:pPr>
          </w:p>
        </w:tc>
        <w:tc>
          <w:tcPr>
            <w:tcW w:w="2586" w:type="dxa"/>
          </w:tcPr>
          <w:p w:rsidR="00697E7A" w:rsidRPr="00C43A40" w:rsidRDefault="0015734D" w:rsidP="009631A0">
            <w:pPr>
              <w:tabs>
                <w:tab w:val="left" w:pos="2880"/>
                <w:tab w:val="left" w:leader="underscore" w:pos="4680"/>
                <w:tab w:val="left" w:pos="5040"/>
                <w:tab w:val="left" w:pos="6480"/>
                <w:tab w:val="left" w:leader="underscore" w:pos="9000"/>
              </w:tabs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C</w:t>
            </w:r>
            <w:r w:rsidR="00697E7A" w:rsidRPr="00C43A40">
              <w:rPr>
                <w:sz w:val="20"/>
                <w:szCs w:val="20"/>
              </w:rPr>
              <w:t>ost</w:t>
            </w:r>
            <w:r w:rsidR="00D34D9A">
              <w:rPr>
                <w:sz w:val="20"/>
                <w:szCs w:val="20"/>
              </w:rPr>
              <w:t>s</w:t>
            </w:r>
          </w:p>
        </w:tc>
      </w:tr>
    </w:tbl>
    <w:p w:rsidR="000A5EE4" w:rsidRDefault="001B629B" w:rsidP="000A5EE4">
      <w:pPr>
        <w:tabs>
          <w:tab w:val="left" w:pos="2880"/>
          <w:tab w:val="left" w:leader="underscore" w:pos="4680"/>
          <w:tab w:val="left" w:pos="5040"/>
          <w:tab w:val="left" w:pos="6480"/>
          <w:tab w:val="left" w:leader="underscore" w:pos="9000"/>
        </w:tabs>
        <w:ind w:left="-180"/>
        <w:rPr>
          <w:rFonts w:ascii="Lucida Sans Unicode" w:hAnsi="Lucida Sans Unicode" w:cs="Lucida Sans Unicode"/>
          <w:b/>
          <w:sz w:val="14"/>
          <w:szCs w:val="8"/>
          <w:u w:val="single"/>
        </w:rPr>
      </w:pPr>
      <w:r>
        <w:rPr>
          <w:rFonts w:ascii="Lucida Sans Unicode" w:hAnsi="Lucida Sans Unicode" w:cs="Lucida Sans Unicode"/>
          <w:b/>
          <w:sz w:val="14"/>
          <w:szCs w:val="8"/>
        </w:rPr>
        <w:t xml:space="preserve"> </w:t>
      </w:r>
      <w:r w:rsidR="00A21164">
        <w:rPr>
          <w:rFonts w:ascii="Lucida Sans Unicode" w:hAnsi="Lucida Sans Unicode" w:cs="Lucida Sans Unicode"/>
          <w:b/>
          <w:sz w:val="14"/>
          <w:szCs w:val="8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46" w:name="Check20"/>
      <w:r w:rsidR="000E5054">
        <w:rPr>
          <w:rFonts w:ascii="Lucida Sans Unicode" w:hAnsi="Lucida Sans Unicode" w:cs="Lucida Sans Unicode"/>
          <w:b/>
          <w:sz w:val="14"/>
          <w:szCs w:val="8"/>
        </w:rPr>
        <w:instrText xml:space="preserve"> FORMCHECKBOX </w:instrText>
      </w:r>
      <w:r w:rsidR="00242323" w:rsidRPr="00A21164">
        <w:rPr>
          <w:rFonts w:ascii="Lucida Sans Unicode" w:hAnsi="Lucida Sans Unicode" w:cs="Lucida Sans Unicode"/>
          <w:b/>
          <w:sz w:val="14"/>
          <w:szCs w:val="8"/>
        </w:rPr>
      </w:r>
      <w:r w:rsidR="00A21164">
        <w:rPr>
          <w:rFonts w:ascii="Lucida Sans Unicode" w:hAnsi="Lucida Sans Unicode" w:cs="Lucida Sans Unicode"/>
          <w:b/>
          <w:sz w:val="14"/>
          <w:szCs w:val="8"/>
        </w:rPr>
        <w:fldChar w:fldCharType="end"/>
      </w:r>
      <w:bookmarkEnd w:id="46"/>
      <w:r w:rsidR="000E5054">
        <w:rPr>
          <w:rFonts w:ascii="Lucida Sans Unicode" w:hAnsi="Lucida Sans Unicode" w:cs="Lucida Sans Unicode"/>
          <w:b/>
          <w:sz w:val="14"/>
          <w:szCs w:val="8"/>
        </w:rPr>
        <w:t xml:space="preserve">USD    </w:t>
      </w:r>
      <w:r w:rsidR="00A21164">
        <w:rPr>
          <w:rFonts w:ascii="Lucida Sans Unicode" w:hAnsi="Lucida Sans Unicode" w:cs="Lucida Sans Unicode"/>
          <w:b/>
          <w:sz w:val="14"/>
          <w:szCs w:val="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47" w:name="Check21"/>
      <w:r w:rsidR="000E5054">
        <w:rPr>
          <w:rFonts w:ascii="Lucida Sans Unicode" w:hAnsi="Lucida Sans Unicode" w:cs="Lucida Sans Unicode"/>
          <w:b/>
          <w:sz w:val="14"/>
          <w:szCs w:val="8"/>
        </w:rPr>
        <w:instrText xml:space="preserve"> FORMCHECKBOX </w:instrText>
      </w:r>
      <w:r w:rsidR="00242323" w:rsidRPr="00A21164">
        <w:rPr>
          <w:rFonts w:ascii="Lucida Sans Unicode" w:hAnsi="Lucida Sans Unicode" w:cs="Lucida Sans Unicode"/>
          <w:b/>
          <w:sz w:val="14"/>
          <w:szCs w:val="8"/>
        </w:rPr>
      </w:r>
      <w:r w:rsidR="00A21164">
        <w:rPr>
          <w:rFonts w:ascii="Lucida Sans Unicode" w:hAnsi="Lucida Sans Unicode" w:cs="Lucida Sans Unicode"/>
          <w:b/>
          <w:sz w:val="14"/>
          <w:szCs w:val="8"/>
        </w:rPr>
        <w:fldChar w:fldCharType="end"/>
      </w:r>
      <w:bookmarkEnd w:id="47"/>
      <w:r w:rsidR="000E5054">
        <w:rPr>
          <w:rFonts w:ascii="Lucida Sans Unicode" w:hAnsi="Lucida Sans Unicode" w:cs="Lucida Sans Unicode"/>
          <w:b/>
          <w:sz w:val="14"/>
          <w:szCs w:val="8"/>
        </w:rPr>
        <w:t>RMB   Other</w:t>
      </w:r>
      <w:r w:rsidR="00A21164" w:rsidRPr="003E5F62">
        <w:rPr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4A6F69" w:rsidRPr="003E5F62">
        <w:rPr>
          <w:sz w:val="20"/>
          <w:szCs w:val="20"/>
          <w:u w:val="single"/>
        </w:rPr>
        <w:instrText xml:space="preserve"> FORMTEXT </w:instrText>
      </w:r>
      <w:r w:rsidR="00242323" w:rsidRPr="00A21164">
        <w:rPr>
          <w:sz w:val="20"/>
          <w:szCs w:val="20"/>
          <w:u w:val="single"/>
        </w:rPr>
      </w:r>
      <w:r w:rsidR="00A21164" w:rsidRPr="003E5F62">
        <w:rPr>
          <w:sz w:val="20"/>
          <w:szCs w:val="20"/>
          <w:u w:val="single"/>
        </w:rPr>
        <w:fldChar w:fldCharType="separate"/>
      </w:r>
      <w:r w:rsidR="004A6F69" w:rsidRPr="003E5F62">
        <w:rPr>
          <w:noProof/>
          <w:sz w:val="20"/>
          <w:szCs w:val="20"/>
          <w:u w:val="single"/>
        </w:rPr>
        <w:t> </w:t>
      </w:r>
      <w:r w:rsidR="004A6F69" w:rsidRPr="003E5F62">
        <w:rPr>
          <w:noProof/>
          <w:sz w:val="20"/>
          <w:szCs w:val="20"/>
          <w:u w:val="single"/>
        </w:rPr>
        <w:t> </w:t>
      </w:r>
      <w:r w:rsidR="004A6F69" w:rsidRPr="003E5F62">
        <w:rPr>
          <w:noProof/>
          <w:sz w:val="20"/>
          <w:szCs w:val="20"/>
          <w:u w:val="single"/>
        </w:rPr>
        <w:t> </w:t>
      </w:r>
      <w:r w:rsidR="004A6F69" w:rsidRPr="003E5F62">
        <w:rPr>
          <w:noProof/>
          <w:sz w:val="20"/>
          <w:szCs w:val="20"/>
          <w:u w:val="single"/>
        </w:rPr>
        <w:t> </w:t>
      </w:r>
      <w:r w:rsidR="004A6F69" w:rsidRPr="003E5F62">
        <w:rPr>
          <w:noProof/>
          <w:sz w:val="20"/>
          <w:szCs w:val="20"/>
          <w:u w:val="single"/>
        </w:rPr>
        <w:t> </w:t>
      </w:r>
      <w:r w:rsidR="00A21164" w:rsidRPr="003E5F62">
        <w:rPr>
          <w:sz w:val="20"/>
          <w:szCs w:val="20"/>
          <w:u w:val="single"/>
        </w:rPr>
        <w:fldChar w:fldCharType="end"/>
      </w:r>
      <w:r w:rsidR="000A5EE4" w:rsidRPr="000A5EE4">
        <w:rPr>
          <w:rFonts w:ascii="Lucida Sans Unicode" w:hAnsi="Lucida Sans Unicode" w:cs="Lucida Sans Unicode"/>
          <w:b/>
          <w:sz w:val="14"/>
          <w:szCs w:val="8"/>
        </w:rPr>
        <w:t>(specify)</w:t>
      </w:r>
    </w:p>
    <w:p w:rsidR="000A5EE4" w:rsidRPr="000A5EE4" w:rsidRDefault="000A5EE4" w:rsidP="000A5EE4">
      <w:pPr>
        <w:tabs>
          <w:tab w:val="left" w:pos="2880"/>
          <w:tab w:val="left" w:leader="underscore" w:pos="4680"/>
          <w:tab w:val="left" w:pos="5040"/>
          <w:tab w:val="left" w:pos="6480"/>
          <w:tab w:val="left" w:leader="underscore" w:pos="9000"/>
        </w:tabs>
        <w:rPr>
          <w:sz w:val="20"/>
        </w:rPr>
      </w:pPr>
    </w:p>
    <w:p w:rsidR="005E11C1" w:rsidRPr="001821A8" w:rsidRDefault="009631A0" w:rsidP="005E11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/>
        <w:rPr>
          <w:sz w:val="16"/>
          <w:szCs w:val="16"/>
        </w:rPr>
      </w:pPr>
      <w:r>
        <w:rPr>
          <w:b/>
          <w:sz w:val="20"/>
          <w:szCs w:val="20"/>
        </w:rPr>
        <w:t xml:space="preserve">Summary </w:t>
      </w:r>
      <w:r w:rsidR="000E5054">
        <w:rPr>
          <w:b/>
          <w:sz w:val="20"/>
          <w:szCs w:val="20"/>
        </w:rPr>
        <w:t>D</w:t>
      </w:r>
      <w:r w:rsidR="000E5054" w:rsidRPr="001821A8">
        <w:rPr>
          <w:b/>
          <w:sz w:val="20"/>
          <w:szCs w:val="20"/>
        </w:rPr>
        <w:t xml:space="preserve">escription </w:t>
      </w:r>
      <w:r w:rsidR="000E5054" w:rsidRPr="001821A8">
        <w:rPr>
          <w:sz w:val="16"/>
          <w:szCs w:val="16"/>
        </w:rPr>
        <w:t>(Please include syllabus or description of the proposed professional development activity with this form)</w:t>
      </w:r>
      <w:r w:rsidR="000E5054" w:rsidRPr="00A4482F">
        <w:rPr>
          <w:sz w:val="20"/>
          <w:szCs w:val="20"/>
        </w:rPr>
        <w:t>:</w:t>
      </w:r>
    </w:p>
    <w:p w:rsidR="005E11C1" w:rsidRDefault="00A21164" w:rsidP="005E11C1">
      <w:pPr>
        <w:pStyle w:val="Header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4320"/>
          <w:tab w:val="clear" w:pos="8640"/>
          <w:tab w:val="left" w:leader="underscore" w:pos="9000"/>
        </w:tabs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Text16"/>
            <w:enabled/>
            <w:calcOnExit w:val="0"/>
            <w:textInput>
              <w:maxLength w:val="400"/>
            </w:textInput>
          </w:ffData>
        </w:fldChar>
      </w:r>
      <w:bookmarkStart w:id="48" w:name="Text16"/>
      <w:r w:rsidR="000E5054">
        <w:rPr>
          <w:sz w:val="20"/>
          <w:szCs w:val="20"/>
        </w:rPr>
        <w:instrText xml:space="preserve"> FORMTEXT </w:instrText>
      </w:r>
      <w:r w:rsidR="00242323" w:rsidRPr="00A21164"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0E5054">
        <w:rPr>
          <w:noProof/>
          <w:sz w:val="20"/>
          <w:szCs w:val="20"/>
        </w:rPr>
        <w:t> </w:t>
      </w:r>
      <w:r w:rsidR="000E5054">
        <w:rPr>
          <w:noProof/>
          <w:sz w:val="20"/>
          <w:szCs w:val="20"/>
        </w:rPr>
        <w:t> </w:t>
      </w:r>
      <w:r w:rsidR="000E5054">
        <w:rPr>
          <w:noProof/>
          <w:sz w:val="20"/>
          <w:szCs w:val="20"/>
        </w:rPr>
        <w:t> </w:t>
      </w:r>
      <w:r w:rsidR="000E5054">
        <w:rPr>
          <w:noProof/>
          <w:sz w:val="20"/>
          <w:szCs w:val="20"/>
        </w:rPr>
        <w:t> </w:t>
      </w:r>
      <w:r w:rsidR="000E5054"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48"/>
    </w:p>
    <w:p w:rsidR="005E11C1" w:rsidRDefault="005E11C1" w:rsidP="005E11C1">
      <w:pPr>
        <w:pStyle w:val="Header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4320"/>
          <w:tab w:val="clear" w:pos="8640"/>
          <w:tab w:val="left" w:leader="underscore" w:pos="9000"/>
        </w:tabs>
        <w:rPr>
          <w:sz w:val="20"/>
          <w:szCs w:val="20"/>
        </w:rPr>
      </w:pPr>
    </w:p>
    <w:p w:rsidR="005E11C1" w:rsidRDefault="000A5EE4" w:rsidP="005E11C1">
      <w:pPr>
        <w:pStyle w:val="Header"/>
        <w:tabs>
          <w:tab w:val="clear" w:pos="4320"/>
          <w:tab w:val="clear" w:pos="8640"/>
          <w:tab w:val="left" w:leader="underscore" w:pos="9000"/>
        </w:tabs>
        <w:rPr>
          <w:sz w:val="20"/>
          <w:szCs w:val="20"/>
        </w:rPr>
      </w:pPr>
      <w:r w:rsidRPr="000A5EE4">
        <w:rPr>
          <w:b/>
          <w:sz w:val="20"/>
          <w:szCs w:val="20"/>
        </w:rPr>
        <w:t>Check the PD funding criteria supported by this course / conference / workshop?</w:t>
      </w:r>
      <w:r w:rsidR="00E96BE5">
        <w:rPr>
          <w:sz w:val="20"/>
          <w:szCs w:val="20"/>
        </w:rPr>
        <w:t xml:space="preserve"> (</w:t>
      </w:r>
      <w:r w:rsidR="00942DDD">
        <w:rPr>
          <w:sz w:val="20"/>
          <w:szCs w:val="20"/>
        </w:rPr>
        <w:t>Check</w:t>
      </w:r>
      <w:r w:rsidR="00CA5BEF">
        <w:rPr>
          <w:sz w:val="20"/>
          <w:szCs w:val="20"/>
        </w:rPr>
        <w:t xml:space="preserve"> all that apply)</w:t>
      </w:r>
    </w:p>
    <w:p w:rsidR="005E11C1" w:rsidRPr="00AC3166" w:rsidRDefault="005E11C1" w:rsidP="005E11C1">
      <w:pPr>
        <w:rPr>
          <w:sz w:val="8"/>
          <w:szCs w:val="8"/>
        </w:rPr>
      </w:pPr>
    </w:p>
    <w:p w:rsidR="005E11C1" w:rsidRPr="00CC6D3F" w:rsidRDefault="00A21164" w:rsidP="005E11C1">
      <w:pPr>
        <w:numPr>
          <w:ilvl w:val="3"/>
          <w:numId w:val="5"/>
        </w:numPr>
        <w:spacing w:after="6"/>
        <w:ind w:left="1685" w:hanging="418"/>
        <w:rPr>
          <w:sz w:val="20"/>
          <w:szCs w:val="20"/>
        </w:rPr>
      </w:pPr>
      <w:r>
        <w:rPr>
          <w:rFonts w:ascii="Wingdings" w:hAnsi="Wingdings"/>
          <w:b/>
          <w:bCs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49" w:name="Check6"/>
      <w:r w:rsidR="000E5054">
        <w:rPr>
          <w:rFonts w:ascii="Wingdings" w:hAnsi="Wingdings"/>
          <w:b/>
          <w:bCs/>
          <w:sz w:val="20"/>
          <w:szCs w:val="20"/>
        </w:rPr>
        <w:instrText xml:space="preserve"> FORMCHECKBOX </w:instrText>
      </w:r>
      <w:r w:rsidR="00242323" w:rsidRPr="00A21164">
        <w:rPr>
          <w:rFonts w:ascii="Wingdings" w:hAnsi="Wingdings"/>
          <w:b/>
          <w:bCs/>
          <w:sz w:val="20"/>
          <w:szCs w:val="20"/>
        </w:rPr>
      </w:r>
      <w:r>
        <w:rPr>
          <w:rFonts w:ascii="Wingdings" w:hAnsi="Wingdings"/>
          <w:b/>
          <w:bCs/>
          <w:sz w:val="20"/>
          <w:szCs w:val="20"/>
        </w:rPr>
        <w:fldChar w:fldCharType="end"/>
      </w:r>
      <w:bookmarkEnd w:id="49"/>
      <w:r w:rsidR="000E5054" w:rsidRPr="00A4482F">
        <w:rPr>
          <w:b/>
          <w:bCs/>
          <w:sz w:val="20"/>
          <w:szCs w:val="20"/>
        </w:rPr>
        <w:t xml:space="preserve"> </w:t>
      </w:r>
      <w:r w:rsidR="000E5054">
        <w:rPr>
          <w:b/>
          <w:bCs/>
          <w:sz w:val="20"/>
          <w:szCs w:val="20"/>
        </w:rPr>
        <w:t xml:space="preserve"> </w:t>
      </w:r>
      <w:r w:rsidR="000E5054" w:rsidRPr="00CC6D3F">
        <w:rPr>
          <w:sz w:val="20"/>
          <w:szCs w:val="20"/>
        </w:rPr>
        <w:t xml:space="preserve">Promotes personal professional growth aligned with goals set with </w:t>
      </w:r>
      <w:r w:rsidR="00EA6733">
        <w:rPr>
          <w:sz w:val="20"/>
          <w:szCs w:val="20"/>
        </w:rPr>
        <w:t>manager, supervisor or principal</w:t>
      </w:r>
    </w:p>
    <w:p w:rsidR="005E11C1" w:rsidRPr="00CC6D3F" w:rsidRDefault="00A21164" w:rsidP="005E11C1">
      <w:pPr>
        <w:numPr>
          <w:ilvl w:val="3"/>
          <w:numId w:val="5"/>
        </w:numPr>
        <w:spacing w:after="6"/>
        <w:ind w:left="1685" w:hanging="418"/>
        <w:rPr>
          <w:sz w:val="20"/>
          <w:szCs w:val="20"/>
        </w:rPr>
      </w:pPr>
      <w:r>
        <w:rPr>
          <w:rFonts w:ascii="Wingdings" w:hAnsi="Wingdings"/>
          <w:b/>
          <w:bCs/>
          <w:sz w:val="20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50" w:name="Check7"/>
      <w:r w:rsidR="000E5054">
        <w:rPr>
          <w:rFonts w:ascii="Wingdings" w:hAnsi="Wingdings"/>
          <w:b/>
          <w:bCs/>
          <w:sz w:val="20"/>
          <w:szCs w:val="20"/>
        </w:rPr>
        <w:instrText xml:space="preserve"> FORMCHECKBOX </w:instrText>
      </w:r>
      <w:r w:rsidR="00242323" w:rsidRPr="00A21164">
        <w:rPr>
          <w:rFonts w:ascii="Wingdings" w:hAnsi="Wingdings"/>
          <w:b/>
          <w:bCs/>
          <w:sz w:val="20"/>
          <w:szCs w:val="20"/>
        </w:rPr>
      </w:r>
      <w:r>
        <w:rPr>
          <w:rFonts w:ascii="Wingdings" w:hAnsi="Wingdings"/>
          <w:b/>
          <w:bCs/>
          <w:sz w:val="20"/>
          <w:szCs w:val="20"/>
        </w:rPr>
        <w:fldChar w:fldCharType="end"/>
      </w:r>
      <w:bookmarkEnd w:id="50"/>
      <w:r w:rsidR="000E5054" w:rsidRPr="00A4482F">
        <w:rPr>
          <w:b/>
          <w:bCs/>
          <w:sz w:val="20"/>
          <w:szCs w:val="20"/>
        </w:rPr>
        <w:t xml:space="preserve"> </w:t>
      </w:r>
      <w:r w:rsidR="000E5054">
        <w:rPr>
          <w:b/>
          <w:bCs/>
          <w:sz w:val="20"/>
          <w:szCs w:val="20"/>
        </w:rPr>
        <w:t xml:space="preserve"> </w:t>
      </w:r>
      <w:r w:rsidR="000E5054">
        <w:rPr>
          <w:sz w:val="20"/>
          <w:szCs w:val="20"/>
        </w:rPr>
        <w:t xml:space="preserve">Directly influences </w:t>
      </w:r>
      <w:r w:rsidR="000E5054" w:rsidRPr="00CC6D3F">
        <w:rPr>
          <w:sz w:val="20"/>
          <w:szCs w:val="20"/>
        </w:rPr>
        <w:t xml:space="preserve">student learning </w:t>
      </w:r>
    </w:p>
    <w:p w:rsidR="005E11C1" w:rsidRPr="00CC6D3F" w:rsidRDefault="00A21164" w:rsidP="005E11C1">
      <w:pPr>
        <w:numPr>
          <w:ilvl w:val="3"/>
          <w:numId w:val="5"/>
        </w:numPr>
        <w:spacing w:after="6"/>
        <w:ind w:left="1685" w:hanging="418"/>
        <w:rPr>
          <w:sz w:val="20"/>
          <w:szCs w:val="20"/>
        </w:rPr>
      </w:pPr>
      <w:r>
        <w:rPr>
          <w:rFonts w:ascii="Wingdings" w:hAnsi="Wingdings"/>
          <w:b/>
          <w:bCs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51" w:name="Check8"/>
      <w:r w:rsidR="000E5054">
        <w:rPr>
          <w:rFonts w:ascii="Wingdings" w:hAnsi="Wingdings"/>
          <w:b/>
          <w:bCs/>
          <w:sz w:val="20"/>
          <w:szCs w:val="20"/>
        </w:rPr>
        <w:instrText xml:space="preserve"> FORMCHECKBOX </w:instrText>
      </w:r>
      <w:r w:rsidR="00242323" w:rsidRPr="00A21164">
        <w:rPr>
          <w:rFonts w:ascii="Wingdings" w:hAnsi="Wingdings"/>
          <w:b/>
          <w:bCs/>
          <w:sz w:val="20"/>
          <w:szCs w:val="20"/>
        </w:rPr>
      </w:r>
      <w:r>
        <w:rPr>
          <w:rFonts w:ascii="Wingdings" w:hAnsi="Wingdings"/>
          <w:b/>
          <w:bCs/>
          <w:sz w:val="20"/>
          <w:szCs w:val="20"/>
        </w:rPr>
        <w:fldChar w:fldCharType="end"/>
      </w:r>
      <w:bookmarkEnd w:id="51"/>
      <w:r w:rsidR="000E5054" w:rsidRPr="00A4482F">
        <w:rPr>
          <w:b/>
          <w:bCs/>
          <w:sz w:val="20"/>
          <w:szCs w:val="20"/>
        </w:rPr>
        <w:t xml:space="preserve"> </w:t>
      </w:r>
      <w:r w:rsidR="000E5054">
        <w:rPr>
          <w:b/>
          <w:bCs/>
          <w:sz w:val="20"/>
          <w:szCs w:val="20"/>
        </w:rPr>
        <w:t xml:space="preserve"> </w:t>
      </w:r>
      <w:r w:rsidR="000E5054">
        <w:rPr>
          <w:sz w:val="20"/>
          <w:szCs w:val="20"/>
        </w:rPr>
        <w:t>Aligns</w:t>
      </w:r>
      <w:r w:rsidR="000E5054" w:rsidRPr="00CC6D3F">
        <w:rPr>
          <w:sz w:val="20"/>
          <w:szCs w:val="20"/>
        </w:rPr>
        <w:t xml:space="preserve"> with school </w:t>
      </w:r>
      <w:r w:rsidR="009631A0">
        <w:rPr>
          <w:sz w:val="20"/>
          <w:szCs w:val="20"/>
        </w:rPr>
        <w:t xml:space="preserve">and/or performance </w:t>
      </w:r>
      <w:r w:rsidR="000E5054" w:rsidRPr="00CC6D3F">
        <w:rPr>
          <w:sz w:val="20"/>
          <w:szCs w:val="20"/>
        </w:rPr>
        <w:t xml:space="preserve">goals </w:t>
      </w:r>
    </w:p>
    <w:p w:rsidR="005E11C1" w:rsidRPr="00CC6D3F" w:rsidRDefault="00A21164" w:rsidP="005E11C1">
      <w:pPr>
        <w:numPr>
          <w:ilvl w:val="3"/>
          <w:numId w:val="5"/>
        </w:numPr>
        <w:spacing w:after="6"/>
        <w:ind w:left="1685" w:hanging="418"/>
        <w:rPr>
          <w:sz w:val="20"/>
          <w:szCs w:val="20"/>
        </w:rPr>
      </w:pPr>
      <w:r>
        <w:rPr>
          <w:rFonts w:ascii="Wingdings" w:hAnsi="Wingdings"/>
          <w:b/>
          <w:bCs/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52" w:name="Check9"/>
      <w:r w:rsidR="000E5054">
        <w:rPr>
          <w:rFonts w:ascii="Wingdings" w:hAnsi="Wingdings"/>
          <w:b/>
          <w:bCs/>
          <w:sz w:val="20"/>
          <w:szCs w:val="20"/>
        </w:rPr>
        <w:instrText xml:space="preserve"> FORMCHECKBOX </w:instrText>
      </w:r>
      <w:r w:rsidR="00242323" w:rsidRPr="00A21164">
        <w:rPr>
          <w:rFonts w:ascii="Wingdings" w:hAnsi="Wingdings"/>
          <w:b/>
          <w:bCs/>
          <w:sz w:val="20"/>
          <w:szCs w:val="20"/>
        </w:rPr>
      </w:r>
      <w:r>
        <w:rPr>
          <w:rFonts w:ascii="Wingdings" w:hAnsi="Wingdings"/>
          <w:b/>
          <w:bCs/>
          <w:sz w:val="20"/>
          <w:szCs w:val="20"/>
        </w:rPr>
        <w:fldChar w:fldCharType="end"/>
      </w:r>
      <w:bookmarkEnd w:id="52"/>
      <w:r w:rsidR="000E5054" w:rsidRPr="00A4482F">
        <w:rPr>
          <w:b/>
          <w:bCs/>
          <w:sz w:val="20"/>
          <w:szCs w:val="20"/>
        </w:rPr>
        <w:t xml:space="preserve"> </w:t>
      </w:r>
      <w:r w:rsidR="000E5054">
        <w:rPr>
          <w:b/>
          <w:bCs/>
          <w:sz w:val="20"/>
          <w:szCs w:val="20"/>
        </w:rPr>
        <w:t xml:space="preserve"> </w:t>
      </w:r>
      <w:r w:rsidR="000E5054" w:rsidRPr="00CC6D3F">
        <w:rPr>
          <w:sz w:val="20"/>
          <w:szCs w:val="20"/>
        </w:rPr>
        <w:t>Is data-driven (based on a need supported by data/supporting evidence)</w:t>
      </w:r>
    </w:p>
    <w:p w:rsidR="005E11C1" w:rsidRDefault="00A21164" w:rsidP="005E11C1">
      <w:pPr>
        <w:numPr>
          <w:ilvl w:val="3"/>
          <w:numId w:val="5"/>
        </w:numPr>
        <w:spacing w:after="6"/>
        <w:ind w:left="1685" w:hanging="418"/>
        <w:rPr>
          <w:sz w:val="20"/>
          <w:szCs w:val="20"/>
        </w:rPr>
      </w:pPr>
      <w:r>
        <w:rPr>
          <w:rFonts w:ascii="Wingdings" w:hAnsi="Wingdings"/>
          <w:b/>
          <w:bCs/>
          <w:sz w:val="20"/>
          <w:szCs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53" w:name="Check10"/>
      <w:r w:rsidR="000E5054">
        <w:rPr>
          <w:rFonts w:ascii="Wingdings" w:hAnsi="Wingdings"/>
          <w:b/>
          <w:bCs/>
          <w:sz w:val="20"/>
          <w:szCs w:val="20"/>
        </w:rPr>
        <w:instrText xml:space="preserve"> FORMCHECKBOX </w:instrText>
      </w:r>
      <w:r w:rsidR="00242323" w:rsidRPr="00A21164">
        <w:rPr>
          <w:rFonts w:ascii="Wingdings" w:hAnsi="Wingdings"/>
          <w:b/>
          <w:bCs/>
          <w:sz w:val="20"/>
          <w:szCs w:val="20"/>
        </w:rPr>
      </w:r>
      <w:r>
        <w:rPr>
          <w:rFonts w:ascii="Wingdings" w:hAnsi="Wingdings"/>
          <w:b/>
          <w:bCs/>
          <w:sz w:val="20"/>
          <w:szCs w:val="20"/>
        </w:rPr>
        <w:fldChar w:fldCharType="end"/>
      </w:r>
      <w:bookmarkEnd w:id="53"/>
      <w:r w:rsidR="000E5054" w:rsidRPr="00A4482F">
        <w:rPr>
          <w:b/>
          <w:bCs/>
          <w:sz w:val="20"/>
          <w:szCs w:val="20"/>
        </w:rPr>
        <w:t xml:space="preserve"> </w:t>
      </w:r>
      <w:r w:rsidR="000E5054">
        <w:rPr>
          <w:b/>
          <w:bCs/>
          <w:sz w:val="20"/>
          <w:szCs w:val="20"/>
        </w:rPr>
        <w:t xml:space="preserve"> </w:t>
      </w:r>
      <w:r w:rsidR="000E5054">
        <w:rPr>
          <w:sz w:val="20"/>
          <w:szCs w:val="20"/>
        </w:rPr>
        <w:t>Relates</w:t>
      </w:r>
      <w:r w:rsidR="000E5054" w:rsidRPr="00CC6D3F">
        <w:rPr>
          <w:sz w:val="20"/>
          <w:szCs w:val="20"/>
        </w:rPr>
        <w:t xml:space="preserve"> to </w:t>
      </w:r>
      <w:r w:rsidR="000E5054">
        <w:rPr>
          <w:sz w:val="20"/>
          <w:szCs w:val="20"/>
        </w:rPr>
        <w:t>my</w:t>
      </w:r>
      <w:r w:rsidR="000E5054" w:rsidRPr="00CC6D3F">
        <w:rPr>
          <w:sz w:val="20"/>
          <w:szCs w:val="20"/>
        </w:rPr>
        <w:t xml:space="preserve"> SAS responsibilities and work</w:t>
      </w:r>
    </w:p>
    <w:p w:rsidR="000A5EE4" w:rsidRDefault="00A21164" w:rsidP="000A5EE4">
      <w:pPr>
        <w:spacing w:after="6"/>
        <w:ind w:left="1267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123" style="position:absolute;left:0;text-align:left;margin-left:-6pt;margin-top:7.65pt;width:509.6pt;height:64.1pt;z-index:-251651584;mso-wrap-edited:f;mso-position-horizontal:absolute;mso-position-vertical:absolute" wrapcoords="-31 0 -31 21240 21631 21240 21631 0 -31 0" filled="f"/>
        </w:pict>
      </w:r>
    </w:p>
    <w:p w:rsidR="005E11C1" w:rsidRPr="00AC3166" w:rsidRDefault="000E5054" w:rsidP="005E11C1">
      <w:pPr>
        <w:pStyle w:val="Heading1"/>
        <w:spacing w:before="20" w:after="20"/>
        <w:rPr>
          <w:sz w:val="20"/>
          <w:szCs w:val="20"/>
        </w:rPr>
      </w:pPr>
      <w:r w:rsidRPr="00AC3166">
        <w:rPr>
          <w:sz w:val="20"/>
          <w:szCs w:val="20"/>
        </w:rPr>
        <w:t>How will this Professional Development experience meet the criteria above? How does this support your professional goals?</w:t>
      </w:r>
      <w:r w:rsidR="00CA5BEF">
        <w:rPr>
          <w:sz w:val="20"/>
          <w:szCs w:val="20"/>
        </w:rPr>
        <w:t xml:space="preserve"> </w:t>
      </w:r>
      <w:r w:rsidRPr="00AC3166">
        <w:rPr>
          <w:sz w:val="20"/>
          <w:szCs w:val="20"/>
        </w:rPr>
        <w:t>(Please be specific)</w:t>
      </w:r>
    </w:p>
    <w:p w:rsidR="00383ACA" w:rsidRPr="003903A2" w:rsidRDefault="00A21164" w:rsidP="005E11C1">
      <w:pPr>
        <w:pStyle w:val="Header"/>
        <w:tabs>
          <w:tab w:val="clear" w:pos="4320"/>
          <w:tab w:val="clear" w:pos="8640"/>
          <w:tab w:val="left" w:leader="underscore" w:pos="9000"/>
        </w:tabs>
        <w:spacing w:before="20" w:after="20"/>
        <w:rPr>
          <w:rPrChange w:id="54" w:author="SAS" w:date="2010-04-27T20:13:00Z">
            <w:rPr>
              <w:u w:val="single"/>
            </w:rPr>
          </w:rPrChange>
        </w:rPr>
      </w:pPr>
      <w:ins w:id="55" w:author="SAS" w:date="2010-04-27T20:13:00Z">
        <w:r>
          <w:fldChar w:fldCharType="begin">
            <w:ffData>
              <w:name w:val="Text23"/>
              <w:enabled/>
              <w:calcOnExit w:val="0"/>
              <w:textInput/>
            </w:ffData>
          </w:fldChar>
        </w:r>
        <w:bookmarkStart w:id="56" w:name="Text23"/>
        <w:r w:rsidR="003903A2">
          <w:instrText xml:space="preserve"> FORMTEXT </w:instrText>
        </w:r>
      </w:ins>
      <w:r>
        <w:fldChar w:fldCharType="separate"/>
      </w:r>
      <w:ins w:id="57" w:author="SAS" w:date="2010-04-27T20:13:00Z">
        <w:r w:rsidR="003903A2">
          <w:rPr>
            <w:noProof/>
          </w:rPr>
          <w:t> </w:t>
        </w:r>
        <w:r w:rsidR="003903A2">
          <w:rPr>
            <w:noProof/>
          </w:rPr>
          <w:t> </w:t>
        </w:r>
        <w:r w:rsidR="003903A2">
          <w:rPr>
            <w:noProof/>
          </w:rPr>
          <w:t> </w:t>
        </w:r>
        <w:r w:rsidR="003903A2">
          <w:rPr>
            <w:noProof/>
          </w:rPr>
          <w:t> </w:t>
        </w:r>
        <w:r w:rsidR="003903A2">
          <w:rPr>
            <w:noProof/>
          </w:rPr>
          <w:t> </w:t>
        </w:r>
        <w:r>
          <w:fldChar w:fldCharType="end"/>
        </w:r>
      </w:ins>
      <w:bookmarkEnd w:id="56"/>
    </w:p>
    <w:p w:rsidR="005E11C1" w:rsidRPr="00F03689" w:rsidRDefault="005E11C1" w:rsidP="005E11C1">
      <w:pPr>
        <w:pStyle w:val="Header"/>
        <w:tabs>
          <w:tab w:val="clear" w:pos="4320"/>
          <w:tab w:val="clear" w:pos="8640"/>
          <w:tab w:val="left" w:leader="underscore" w:pos="9000"/>
        </w:tabs>
        <w:spacing w:before="20" w:after="20"/>
      </w:pPr>
    </w:p>
    <w:p w:rsidR="00383ACA" w:rsidRDefault="00383ACA" w:rsidP="005E11C1">
      <w:pPr>
        <w:tabs>
          <w:tab w:val="left" w:leader="underscore" w:pos="9000"/>
        </w:tabs>
        <w:rPr>
          <w:b/>
          <w:bCs/>
          <w:sz w:val="20"/>
          <w:szCs w:val="20"/>
        </w:rPr>
      </w:pPr>
    </w:p>
    <w:p w:rsidR="005E11C1" w:rsidRPr="00AC3166" w:rsidRDefault="000E5054" w:rsidP="005E11C1">
      <w:pPr>
        <w:tabs>
          <w:tab w:val="left" w:leader="underscore" w:pos="9000"/>
        </w:tabs>
        <w:rPr>
          <w:sz w:val="20"/>
          <w:szCs w:val="20"/>
        </w:rPr>
      </w:pPr>
      <w:r w:rsidRPr="00AC3166">
        <w:rPr>
          <w:b/>
          <w:bCs/>
          <w:sz w:val="20"/>
          <w:szCs w:val="20"/>
        </w:rPr>
        <w:t>How will you share what you</w:t>
      </w:r>
      <w:r w:rsidR="0005482D">
        <w:rPr>
          <w:b/>
          <w:bCs/>
          <w:sz w:val="20"/>
          <w:szCs w:val="20"/>
        </w:rPr>
        <w:t xml:space="preserve"> learn</w:t>
      </w:r>
      <w:r w:rsidRPr="00AC3166">
        <w:rPr>
          <w:b/>
          <w:bCs/>
          <w:sz w:val="20"/>
          <w:szCs w:val="20"/>
        </w:rPr>
        <w:t>?</w:t>
      </w:r>
      <w:r w:rsidRPr="00AC3166">
        <w:rPr>
          <w:sz w:val="20"/>
          <w:szCs w:val="20"/>
        </w:rPr>
        <w:t xml:space="preserve"> </w:t>
      </w:r>
    </w:p>
    <w:p w:rsidR="005E11C1" w:rsidRDefault="000A5EE4" w:rsidP="005E11C1">
      <w:pPr>
        <w:tabs>
          <w:tab w:val="left" w:leader="underscore" w:pos="9000"/>
        </w:tabs>
        <w:spacing w:before="60" w:after="60"/>
        <w:rPr>
          <w:sz w:val="20"/>
          <w:szCs w:val="20"/>
        </w:rPr>
      </w:pPr>
      <w:r w:rsidRPr="000A5EE4">
        <w:rPr>
          <w:b/>
          <w:sz w:val="20"/>
          <w:szCs w:val="20"/>
          <w:highlight w:val="yellow"/>
        </w:rPr>
        <w:t>__X___</w:t>
      </w:r>
      <w:r w:rsidRPr="000A5EE4">
        <w:rPr>
          <w:sz w:val="20"/>
          <w:szCs w:val="20"/>
          <w:highlight w:val="yellow"/>
        </w:rPr>
        <w:t xml:space="preserve"> Learning notes emailed or posted on the SAS Professional Development Network www.saspdn.ning.com </w:t>
      </w:r>
      <w:r w:rsidRPr="000A5EE4">
        <w:rPr>
          <w:b/>
          <w:sz w:val="20"/>
          <w:szCs w:val="20"/>
          <w:highlight w:val="yellow"/>
        </w:rPr>
        <w:t>(expected)</w:t>
      </w:r>
      <w:r w:rsidR="000E5054">
        <w:rPr>
          <w:sz w:val="20"/>
          <w:szCs w:val="20"/>
        </w:rPr>
        <w:t xml:space="preserve">       </w:t>
      </w:r>
    </w:p>
    <w:p w:rsidR="005E11C1" w:rsidRPr="00AC3166" w:rsidRDefault="000E5054" w:rsidP="005E11C1">
      <w:pPr>
        <w:tabs>
          <w:tab w:val="left" w:leader="underscore" w:pos="9000"/>
        </w:tabs>
        <w:spacing w:before="60" w:after="60"/>
        <w:rPr>
          <w:sz w:val="20"/>
          <w:szCs w:val="20"/>
        </w:rPr>
      </w:pPr>
      <w:r w:rsidRPr="00AC3166">
        <w:rPr>
          <w:sz w:val="20"/>
          <w:szCs w:val="20"/>
        </w:rPr>
        <w:t>__</w:t>
      </w:r>
      <w:r w:rsidR="00A21164">
        <w:rPr>
          <w:sz w:val="20"/>
          <w:szCs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58" w:name="Check12"/>
      <w:r>
        <w:rPr>
          <w:sz w:val="20"/>
          <w:szCs w:val="20"/>
        </w:rPr>
        <w:instrText xml:space="preserve"> FORMCHECKBOX </w:instrText>
      </w:r>
      <w:r w:rsidR="00242323" w:rsidRPr="00A21164">
        <w:rPr>
          <w:sz w:val="20"/>
          <w:szCs w:val="20"/>
        </w:rPr>
      </w:r>
      <w:r w:rsidR="00A21164">
        <w:rPr>
          <w:sz w:val="20"/>
          <w:szCs w:val="20"/>
        </w:rPr>
        <w:fldChar w:fldCharType="end"/>
      </w:r>
      <w:bookmarkEnd w:id="58"/>
      <w:r w:rsidRPr="00AC3166">
        <w:rPr>
          <w:sz w:val="20"/>
          <w:szCs w:val="20"/>
        </w:rPr>
        <w:t>___ Presentation to initiative group</w:t>
      </w:r>
      <w:r>
        <w:rPr>
          <w:sz w:val="20"/>
          <w:szCs w:val="20"/>
        </w:rPr>
        <w:t xml:space="preserve">        </w:t>
      </w:r>
      <w:r w:rsidRPr="00AC3166">
        <w:rPr>
          <w:sz w:val="20"/>
          <w:szCs w:val="20"/>
        </w:rPr>
        <w:t>__</w:t>
      </w:r>
      <w:r w:rsidR="00A21164">
        <w:rPr>
          <w:sz w:val="20"/>
          <w:szCs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59" w:name="Check13"/>
      <w:r>
        <w:rPr>
          <w:sz w:val="20"/>
          <w:szCs w:val="20"/>
        </w:rPr>
        <w:instrText xml:space="preserve"> FORMCHECKBOX </w:instrText>
      </w:r>
      <w:r w:rsidR="00242323" w:rsidRPr="00A21164">
        <w:rPr>
          <w:sz w:val="20"/>
          <w:szCs w:val="20"/>
        </w:rPr>
      </w:r>
      <w:r w:rsidR="00A21164">
        <w:rPr>
          <w:sz w:val="20"/>
          <w:szCs w:val="20"/>
        </w:rPr>
        <w:fldChar w:fldCharType="end"/>
      </w:r>
      <w:bookmarkEnd w:id="59"/>
      <w:r w:rsidRPr="00AC3166">
        <w:rPr>
          <w:sz w:val="20"/>
          <w:szCs w:val="20"/>
        </w:rPr>
        <w:t>___ Faculty meeting</w:t>
      </w:r>
      <w:r>
        <w:rPr>
          <w:sz w:val="20"/>
          <w:szCs w:val="20"/>
        </w:rPr>
        <w:t xml:space="preserve">           </w:t>
      </w:r>
      <w:r w:rsidRPr="00AC3166">
        <w:rPr>
          <w:sz w:val="20"/>
          <w:szCs w:val="20"/>
        </w:rPr>
        <w:t>___</w:t>
      </w:r>
      <w:r w:rsidR="00A21164">
        <w:rPr>
          <w:sz w:val="20"/>
          <w:szCs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60" w:name="Check14"/>
      <w:r>
        <w:rPr>
          <w:sz w:val="20"/>
          <w:szCs w:val="20"/>
        </w:rPr>
        <w:instrText xml:space="preserve"> FORMCHECKBOX </w:instrText>
      </w:r>
      <w:r w:rsidR="00242323" w:rsidRPr="00A21164">
        <w:rPr>
          <w:sz w:val="20"/>
          <w:szCs w:val="20"/>
        </w:rPr>
      </w:r>
      <w:r w:rsidR="00A21164">
        <w:rPr>
          <w:sz w:val="20"/>
          <w:szCs w:val="20"/>
        </w:rPr>
        <w:fldChar w:fldCharType="end"/>
      </w:r>
      <w:bookmarkEnd w:id="60"/>
      <w:r w:rsidRPr="00AC3166">
        <w:rPr>
          <w:sz w:val="20"/>
          <w:szCs w:val="20"/>
        </w:rPr>
        <w:t xml:space="preserve">__ Department or grade level meeting </w:t>
      </w:r>
    </w:p>
    <w:p w:rsidR="000A5EE4" w:rsidRDefault="000A5EE4" w:rsidP="000A5EE4">
      <w:pPr>
        <w:pBdr>
          <w:bottom w:val="single" w:sz="4" w:space="1" w:color="auto"/>
        </w:pBdr>
        <w:spacing w:before="60" w:after="60"/>
        <w:rPr>
          <w:sz w:val="8"/>
          <w:szCs w:val="8"/>
        </w:rPr>
      </w:pPr>
    </w:p>
    <w:p w:rsidR="00CA5BEF" w:rsidRDefault="00A21164" w:rsidP="005E11C1">
      <w:pPr>
        <w:pStyle w:val="BodyText"/>
        <w:rPr>
          <w:b/>
          <w:sz w:val="20"/>
          <w:szCs w:val="20"/>
        </w:rPr>
      </w:pPr>
      <w:r w:rsidRPr="00A21164">
        <w:rPr>
          <w:noProof/>
          <w:sz w:val="20"/>
          <w:szCs w:val="20"/>
        </w:rPr>
        <w:pict>
          <v:rect id="_x0000_s1098" style="position:absolute;margin-left:-6pt;margin-top:8.05pt;width:509.6pt;height:82.85pt;z-index:-251657728;mso-position-horizontal:absolute;mso-position-vertical:absolute" filled="f"/>
        </w:pict>
      </w:r>
    </w:p>
    <w:p w:rsidR="005E11C1" w:rsidRDefault="000A5EE4" w:rsidP="005E11C1">
      <w:pPr>
        <w:pStyle w:val="BodyText"/>
        <w:rPr>
          <w:sz w:val="20"/>
          <w:szCs w:val="20"/>
        </w:rPr>
      </w:pPr>
      <w:r w:rsidRPr="000A5EE4">
        <w:rPr>
          <w:b/>
          <w:sz w:val="20"/>
          <w:szCs w:val="20"/>
        </w:rPr>
        <w:t xml:space="preserve">Principal’s or Manager’s </w:t>
      </w:r>
      <w:r w:rsidR="00B05CCF">
        <w:rPr>
          <w:b/>
          <w:sz w:val="20"/>
          <w:szCs w:val="20"/>
        </w:rPr>
        <w:t>R</w:t>
      </w:r>
      <w:r w:rsidRPr="000A5EE4">
        <w:rPr>
          <w:b/>
          <w:sz w:val="20"/>
          <w:szCs w:val="20"/>
        </w:rPr>
        <w:t>ecommendation:</w:t>
      </w:r>
      <w:r w:rsidR="000E5054" w:rsidRPr="00AC3166">
        <w:rPr>
          <w:sz w:val="20"/>
          <w:szCs w:val="20"/>
        </w:rPr>
        <w:t xml:space="preserve">  The </w:t>
      </w:r>
      <w:r w:rsidR="009631A0">
        <w:rPr>
          <w:sz w:val="20"/>
          <w:szCs w:val="20"/>
        </w:rPr>
        <w:t>supervisor</w:t>
      </w:r>
      <w:r w:rsidR="009631A0" w:rsidRPr="00AC3166">
        <w:rPr>
          <w:sz w:val="20"/>
          <w:szCs w:val="20"/>
        </w:rPr>
        <w:t xml:space="preserve"> </w:t>
      </w:r>
      <w:r w:rsidR="000E5054" w:rsidRPr="00AC3166">
        <w:rPr>
          <w:sz w:val="20"/>
          <w:szCs w:val="20"/>
        </w:rPr>
        <w:t xml:space="preserve">is asked to approve this request based on its appropriateness to the teacher’s job assignment and/or approved </w:t>
      </w:r>
      <w:r w:rsidR="009631A0">
        <w:rPr>
          <w:sz w:val="20"/>
          <w:szCs w:val="20"/>
        </w:rPr>
        <w:t>performance</w:t>
      </w:r>
      <w:r w:rsidR="009631A0" w:rsidRPr="00AC3166">
        <w:rPr>
          <w:sz w:val="20"/>
          <w:szCs w:val="20"/>
        </w:rPr>
        <w:t xml:space="preserve"> </w:t>
      </w:r>
      <w:r w:rsidR="000E5054" w:rsidRPr="00AC3166">
        <w:rPr>
          <w:sz w:val="20"/>
          <w:szCs w:val="20"/>
        </w:rPr>
        <w:t xml:space="preserve">goals.  </w:t>
      </w:r>
    </w:p>
    <w:p w:rsidR="005E11C1" w:rsidRPr="00096F75" w:rsidRDefault="005E11C1" w:rsidP="005E11C1">
      <w:pPr>
        <w:pStyle w:val="BodyText"/>
        <w:rPr>
          <w:sz w:val="10"/>
          <w:szCs w:val="20"/>
        </w:rPr>
      </w:pPr>
    </w:p>
    <w:p w:rsidR="008D14C2" w:rsidRPr="00AC3166" w:rsidRDefault="000E5054" w:rsidP="008D14C2">
      <w:pPr>
        <w:spacing w:before="60" w:after="60"/>
        <w:rPr>
          <w:sz w:val="20"/>
          <w:szCs w:val="20"/>
        </w:rPr>
      </w:pPr>
      <w:r w:rsidRPr="00295140">
        <w:rPr>
          <w:sz w:val="20"/>
          <w:szCs w:val="20"/>
        </w:rPr>
        <w:t>___</w:t>
      </w:r>
      <w:r>
        <w:rPr>
          <w:sz w:val="20"/>
          <w:szCs w:val="20"/>
        </w:rPr>
        <w:t>__</w:t>
      </w:r>
      <w:r w:rsidRPr="00295140">
        <w:rPr>
          <w:sz w:val="20"/>
          <w:szCs w:val="20"/>
        </w:rPr>
        <w:t>Recommended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>_____</w:t>
      </w:r>
      <w:r w:rsidRPr="00295140">
        <w:rPr>
          <w:sz w:val="20"/>
          <w:szCs w:val="20"/>
        </w:rPr>
        <w:t>Not Recommended</w:t>
      </w:r>
      <w:r>
        <w:rPr>
          <w:sz w:val="20"/>
          <w:szCs w:val="20"/>
        </w:rPr>
        <w:t xml:space="preserve">      </w:t>
      </w:r>
      <w:r w:rsidRPr="00295140">
        <w:rPr>
          <w:sz w:val="20"/>
          <w:szCs w:val="20"/>
        </w:rPr>
        <w:t>Signature</w:t>
      </w:r>
      <w:r w:rsidR="008E3E00">
        <w:rPr>
          <w:sz w:val="20"/>
          <w:szCs w:val="20"/>
        </w:rPr>
        <w:t xml:space="preserve">: </w:t>
      </w:r>
      <w:r w:rsidRPr="00295140">
        <w:rPr>
          <w:sz w:val="20"/>
          <w:szCs w:val="20"/>
        </w:rPr>
        <w:t>_</w:t>
      </w:r>
      <w:r>
        <w:rPr>
          <w:sz w:val="20"/>
          <w:szCs w:val="20"/>
        </w:rPr>
        <w:t>__</w:t>
      </w:r>
      <w:r w:rsidRPr="00295140">
        <w:rPr>
          <w:sz w:val="20"/>
          <w:szCs w:val="20"/>
        </w:rPr>
        <w:t>__</w:t>
      </w:r>
      <w:r>
        <w:rPr>
          <w:sz w:val="20"/>
          <w:szCs w:val="20"/>
        </w:rPr>
        <w:t>__</w:t>
      </w:r>
      <w:r w:rsidRPr="00295140">
        <w:rPr>
          <w:sz w:val="20"/>
          <w:szCs w:val="20"/>
        </w:rPr>
        <w:t>__</w:t>
      </w:r>
      <w:r>
        <w:rPr>
          <w:sz w:val="20"/>
          <w:szCs w:val="20"/>
        </w:rPr>
        <w:t>__</w:t>
      </w:r>
      <w:r w:rsidRPr="00295140">
        <w:rPr>
          <w:sz w:val="20"/>
          <w:szCs w:val="20"/>
        </w:rPr>
        <w:t>_______________________</w:t>
      </w:r>
      <w:r w:rsidR="009631A0">
        <w:rPr>
          <w:sz w:val="20"/>
          <w:szCs w:val="20"/>
        </w:rPr>
        <w:t>_______</w:t>
      </w:r>
    </w:p>
    <w:p w:rsidR="008D14C2" w:rsidRPr="00AC3166" w:rsidRDefault="000E5054" w:rsidP="008D14C2">
      <w:pPr>
        <w:spacing w:before="60" w:after="60"/>
        <w:rPr>
          <w:sz w:val="20"/>
          <w:szCs w:val="20"/>
        </w:rPr>
      </w:pPr>
      <w:r w:rsidRPr="00AC3166">
        <w:rPr>
          <w:sz w:val="20"/>
          <w:szCs w:val="20"/>
        </w:rPr>
        <w:t>Comment</w:t>
      </w:r>
      <w:r w:rsidR="009631A0">
        <w:rPr>
          <w:sz w:val="20"/>
          <w:szCs w:val="20"/>
        </w:rPr>
        <w:t>s</w:t>
      </w:r>
      <w:r w:rsidRPr="00AC3166">
        <w:rPr>
          <w:sz w:val="20"/>
          <w:szCs w:val="20"/>
        </w:rPr>
        <w:t>:</w:t>
      </w:r>
      <w:ins w:id="61" w:author="SAS" w:date="2010-04-27T20:13:00Z">
        <w:r w:rsidR="003903A2">
          <w:rPr>
            <w:sz w:val="20"/>
            <w:szCs w:val="20"/>
          </w:rPr>
          <w:t xml:space="preserve">  </w:t>
        </w:r>
      </w:ins>
      <w:del w:id="62" w:author="SAS" w:date="2010-04-27T20:13:00Z">
        <w:r w:rsidRPr="00AC3166" w:rsidDel="003903A2">
          <w:rPr>
            <w:sz w:val="20"/>
            <w:szCs w:val="20"/>
          </w:rPr>
          <w:tab/>
        </w:r>
      </w:del>
    </w:p>
    <w:p w:rsidR="00CA5BEF" w:rsidRDefault="00CA5BEF" w:rsidP="00905D8D">
      <w:pPr>
        <w:spacing w:before="60" w:after="60"/>
        <w:rPr>
          <w:sz w:val="20"/>
          <w:szCs w:val="20"/>
        </w:rPr>
      </w:pPr>
    </w:p>
    <w:p w:rsidR="008D14C2" w:rsidRPr="00295140" w:rsidRDefault="00A21164" w:rsidP="00905D8D">
      <w:pPr>
        <w:spacing w:before="60" w:after="60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06" type="#_x0000_t202" style="position:absolute;margin-left:-6pt;margin-top:17.6pt;width:509.6pt;height:53.65pt;z-index:-251656704;mso-wrap-edited:f;mso-position-horizontal:absolute;mso-position-vertical:absolute" wrapcoords="0 0 21600 0 21600 21600 0 21600 0 0" filled="f" strokecolor="black [3213]">
            <v:fill o:detectmouseclick="t"/>
            <v:textbox style="mso-next-textbox:#_x0000_s1106" inset=",7.2pt,,7.2pt">
              <w:txbxContent>
                <w:p w:rsidR="009427E4" w:rsidRDefault="009427E4"/>
              </w:txbxContent>
            </v:textbox>
          </v:shape>
        </w:pict>
      </w:r>
      <w:r w:rsidR="000E5054">
        <w:rPr>
          <w:sz w:val="20"/>
          <w:szCs w:val="20"/>
        </w:rPr>
        <w:t>-------------------</w:t>
      </w:r>
      <w:r w:rsidR="00CA5BEF">
        <w:rPr>
          <w:sz w:val="20"/>
          <w:szCs w:val="20"/>
        </w:rPr>
        <w:t>--</w:t>
      </w:r>
      <w:r w:rsidR="000A5EE4" w:rsidRPr="000A5EE4">
        <w:rPr>
          <w:b/>
          <w:bCs/>
          <w:iCs/>
          <w:sz w:val="20"/>
          <w:szCs w:val="16"/>
        </w:rPr>
        <w:t xml:space="preserve">Return this page to the Ed. Programs Office - Puxi Campus attn: </w:t>
      </w:r>
      <w:r w:rsidR="000A5EE4" w:rsidRPr="000A5EE4">
        <w:rPr>
          <w:b/>
          <w:sz w:val="20"/>
          <w:szCs w:val="16"/>
        </w:rPr>
        <w:t>Huiling Pan</w:t>
      </w:r>
      <w:r w:rsidR="00CA5BEF">
        <w:rPr>
          <w:b/>
          <w:bCs/>
          <w:iCs/>
          <w:sz w:val="20"/>
          <w:szCs w:val="20"/>
        </w:rPr>
        <w:t>-----------------------------</w:t>
      </w:r>
      <w:r w:rsidR="00F02AE3">
        <w:rPr>
          <w:b/>
          <w:bCs/>
          <w:iCs/>
          <w:sz w:val="20"/>
          <w:szCs w:val="20"/>
        </w:rPr>
        <w:br/>
      </w:r>
    </w:p>
    <w:p w:rsidR="009631A0" w:rsidRDefault="000A5EE4" w:rsidP="009631A0">
      <w:pPr>
        <w:pStyle w:val="Header"/>
        <w:tabs>
          <w:tab w:val="clear" w:pos="4320"/>
          <w:tab w:val="clear" w:pos="8640"/>
          <w:tab w:val="left" w:pos="2880"/>
          <w:tab w:val="left" w:pos="5760"/>
          <w:tab w:val="right" w:pos="9720"/>
        </w:tabs>
        <w:spacing w:before="60" w:after="60"/>
        <w:rPr>
          <w:sz w:val="20"/>
          <w:szCs w:val="20"/>
        </w:rPr>
      </w:pPr>
      <w:r w:rsidRPr="000A5EE4">
        <w:rPr>
          <w:b/>
          <w:sz w:val="20"/>
          <w:szCs w:val="20"/>
        </w:rPr>
        <w:t>PD Committee Chair approval:</w:t>
      </w:r>
      <w:r w:rsidR="000E5054" w:rsidRPr="00AC3166">
        <w:rPr>
          <w:sz w:val="20"/>
          <w:szCs w:val="20"/>
        </w:rPr>
        <w:t xml:space="preserve"> ____</w:t>
      </w:r>
      <w:r w:rsidR="000E5054">
        <w:rPr>
          <w:sz w:val="20"/>
          <w:szCs w:val="20"/>
        </w:rPr>
        <w:t>_________</w:t>
      </w:r>
      <w:r w:rsidR="000E5054" w:rsidRPr="00AC3166">
        <w:rPr>
          <w:sz w:val="20"/>
          <w:szCs w:val="20"/>
        </w:rPr>
        <w:t>___</w:t>
      </w:r>
      <w:r w:rsidR="00F02AE3">
        <w:rPr>
          <w:sz w:val="20"/>
          <w:szCs w:val="20"/>
        </w:rPr>
        <w:t>________________________</w:t>
      </w:r>
      <w:r w:rsidR="008E3E00">
        <w:rPr>
          <w:sz w:val="20"/>
          <w:szCs w:val="20"/>
        </w:rPr>
        <w:t>______________________________</w:t>
      </w:r>
    </w:p>
    <w:p w:rsidR="000A5EE4" w:rsidRDefault="009631A0" w:rsidP="000A5EE4">
      <w:pPr>
        <w:pStyle w:val="Header"/>
        <w:tabs>
          <w:tab w:val="clear" w:pos="4320"/>
          <w:tab w:val="clear" w:pos="8640"/>
          <w:tab w:val="left" w:pos="2880"/>
          <w:tab w:val="left" w:pos="5760"/>
          <w:tab w:val="right" w:pos="9720"/>
        </w:tabs>
        <w:spacing w:before="60" w:after="60"/>
        <w:rPr>
          <w:sz w:val="20"/>
          <w:szCs w:val="20"/>
        </w:rPr>
      </w:pPr>
      <w:r>
        <w:rPr>
          <w:sz w:val="20"/>
          <w:szCs w:val="20"/>
        </w:rPr>
        <w:t>Reimbursed at</w:t>
      </w:r>
      <w:r w:rsidR="005E11C1">
        <w:rPr>
          <w:sz w:val="20"/>
          <w:szCs w:val="20"/>
        </w:rPr>
        <w:t xml:space="preserve"> </w:t>
      </w:r>
      <w:r w:rsidR="00A21164">
        <w:rPr>
          <w:sz w:val="20"/>
          <w:szCs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="00F02AE3">
        <w:rPr>
          <w:sz w:val="20"/>
          <w:szCs w:val="20"/>
        </w:rPr>
        <w:instrText xml:space="preserve"> FORMCHECKBOX </w:instrText>
      </w:r>
      <w:r w:rsidR="00242323" w:rsidRPr="00A21164">
        <w:rPr>
          <w:sz w:val="20"/>
          <w:szCs w:val="20"/>
        </w:rPr>
      </w:r>
      <w:r w:rsidR="00A21164">
        <w:rPr>
          <w:sz w:val="20"/>
          <w:szCs w:val="20"/>
        </w:rPr>
        <w:fldChar w:fldCharType="end"/>
      </w:r>
      <w:r w:rsidR="00942DDD">
        <w:rPr>
          <w:sz w:val="20"/>
          <w:szCs w:val="20"/>
        </w:rPr>
        <w:t>50</w:t>
      </w:r>
      <w:r w:rsidR="00F02AE3">
        <w:rPr>
          <w:sz w:val="20"/>
          <w:szCs w:val="20"/>
        </w:rPr>
        <w:t xml:space="preserve">%  </w:t>
      </w:r>
      <w:r w:rsidR="00A21164">
        <w:rPr>
          <w:sz w:val="20"/>
          <w:szCs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="005E11C1">
        <w:rPr>
          <w:sz w:val="20"/>
          <w:szCs w:val="20"/>
        </w:rPr>
        <w:instrText xml:space="preserve"> FORMCHECKBOX </w:instrText>
      </w:r>
      <w:r w:rsidR="00242323" w:rsidRPr="00A21164">
        <w:rPr>
          <w:sz w:val="20"/>
          <w:szCs w:val="20"/>
        </w:rPr>
      </w:r>
      <w:r w:rsidR="00A21164">
        <w:rPr>
          <w:sz w:val="20"/>
          <w:szCs w:val="20"/>
        </w:rPr>
        <w:fldChar w:fldCharType="end"/>
      </w:r>
      <w:r w:rsidR="005E11C1">
        <w:rPr>
          <w:sz w:val="20"/>
          <w:szCs w:val="20"/>
        </w:rPr>
        <w:t>75%</w:t>
      </w:r>
      <w:r w:rsidR="00F02AE3">
        <w:rPr>
          <w:sz w:val="20"/>
          <w:szCs w:val="20"/>
        </w:rPr>
        <w:t xml:space="preserve">  </w:t>
      </w:r>
      <w:r w:rsidR="00A21164">
        <w:rPr>
          <w:sz w:val="20"/>
          <w:szCs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="005E11C1">
        <w:rPr>
          <w:sz w:val="20"/>
          <w:szCs w:val="20"/>
        </w:rPr>
        <w:instrText xml:space="preserve"> FORMCHECKBOX </w:instrText>
      </w:r>
      <w:r w:rsidR="00242323" w:rsidRPr="00A21164">
        <w:rPr>
          <w:sz w:val="20"/>
          <w:szCs w:val="20"/>
        </w:rPr>
      </w:r>
      <w:r w:rsidR="00A21164">
        <w:rPr>
          <w:sz w:val="20"/>
          <w:szCs w:val="20"/>
        </w:rPr>
        <w:fldChar w:fldCharType="end"/>
      </w:r>
      <w:r w:rsidR="005E11C1">
        <w:rPr>
          <w:sz w:val="20"/>
          <w:szCs w:val="20"/>
        </w:rPr>
        <w:t>80%</w:t>
      </w:r>
      <w:r w:rsidR="00F02AE3">
        <w:rPr>
          <w:sz w:val="20"/>
          <w:szCs w:val="20"/>
        </w:rPr>
        <w:t xml:space="preserve">  </w:t>
      </w:r>
      <w:r w:rsidR="00A21164">
        <w:rPr>
          <w:sz w:val="20"/>
          <w:szCs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="005E11C1">
        <w:rPr>
          <w:sz w:val="20"/>
          <w:szCs w:val="20"/>
        </w:rPr>
        <w:instrText xml:space="preserve"> FORMCHECKBOX </w:instrText>
      </w:r>
      <w:r w:rsidR="00242323" w:rsidRPr="00A21164">
        <w:rPr>
          <w:sz w:val="20"/>
          <w:szCs w:val="20"/>
        </w:rPr>
      </w:r>
      <w:r w:rsidR="00A21164">
        <w:rPr>
          <w:sz w:val="20"/>
          <w:szCs w:val="20"/>
        </w:rPr>
        <w:fldChar w:fldCharType="end"/>
      </w:r>
      <w:r w:rsidR="005E11C1">
        <w:rPr>
          <w:sz w:val="20"/>
          <w:szCs w:val="20"/>
        </w:rPr>
        <w:t>100%</w:t>
      </w:r>
      <w:r w:rsidR="00F02AE3">
        <w:rPr>
          <w:sz w:val="20"/>
          <w:szCs w:val="20"/>
        </w:rPr>
        <w:t xml:space="preserve">  Other </w:t>
      </w:r>
      <w:r w:rsidR="00A21164" w:rsidRPr="000A5EE4">
        <w:rPr>
          <w:sz w:val="20"/>
          <w:szCs w:val="20"/>
          <w:u w:val="single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63" w:name="Text19"/>
      <w:r w:rsidR="000A5EE4" w:rsidRPr="000A5EE4">
        <w:rPr>
          <w:sz w:val="20"/>
          <w:szCs w:val="20"/>
          <w:u w:val="single"/>
        </w:rPr>
        <w:instrText xml:space="preserve"> FORMTEXT </w:instrText>
      </w:r>
      <w:r w:rsidR="00242323" w:rsidRPr="00A21164">
        <w:rPr>
          <w:sz w:val="20"/>
          <w:szCs w:val="20"/>
          <w:u w:val="single"/>
        </w:rPr>
      </w:r>
      <w:r w:rsidR="00A21164" w:rsidRPr="000A5EE4">
        <w:rPr>
          <w:sz w:val="20"/>
          <w:szCs w:val="20"/>
          <w:u w:val="single"/>
        </w:rPr>
        <w:fldChar w:fldCharType="separate"/>
      </w:r>
      <w:r w:rsidR="000A5EE4" w:rsidRPr="000A5EE4">
        <w:rPr>
          <w:noProof/>
          <w:sz w:val="20"/>
          <w:szCs w:val="20"/>
          <w:u w:val="single"/>
        </w:rPr>
        <w:t> </w:t>
      </w:r>
      <w:r w:rsidR="000A5EE4" w:rsidRPr="000A5EE4">
        <w:rPr>
          <w:noProof/>
          <w:sz w:val="20"/>
          <w:szCs w:val="20"/>
          <w:u w:val="single"/>
        </w:rPr>
        <w:t> </w:t>
      </w:r>
      <w:r w:rsidR="000A5EE4" w:rsidRPr="000A5EE4">
        <w:rPr>
          <w:noProof/>
          <w:sz w:val="20"/>
          <w:szCs w:val="20"/>
          <w:u w:val="single"/>
        </w:rPr>
        <w:t> </w:t>
      </w:r>
      <w:r w:rsidR="000A5EE4" w:rsidRPr="000A5EE4">
        <w:rPr>
          <w:noProof/>
          <w:sz w:val="20"/>
          <w:szCs w:val="20"/>
          <w:u w:val="single"/>
        </w:rPr>
        <w:t> </w:t>
      </w:r>
      <w:r w:rsidR="000A5EE4" w:rsidRPr="000A5EE4">
        <w:rPr>
          <w:noProof/>
          <w:sz w:val="20"/>
          <w:szCs w:val="20"/>
          <w:u w:val="single"/>
        </w:rPr>
        <w:t> </w:t>
      </w:r>
      <w:r w:rsidR="00A21164" w:rsidRPr="000A5EE4">
        <w:rPr>
          <w:sz w:val="20"/>
          <w:szCs w:val="20"/>
          <w:u w:val="single"/>
        </w:rPr>
        <w:fldChar w:fldCharType="end"/>
      </w:r>
      <w:bookmarkEnd w:id="63"/>
      <w:r w:rsidR="00F02AE3">
        <w:rPr>
          <w:sz w:val="20"/>
          <w:szCs w:val="20"/>
        </w:rPr>
        <w:t>%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E5054" w:rsidRPr="00AC3166">
        <w:rPr>
          <w:sz w:val="20"/>
          <w:szCs w:val="20"/>
        </w:rPr>
        <w:t>Date _</w:t>
      </w:r>
      <w:r w:rsidR="000E5054">
        <w:rPr>
          <w:sz w:val="20"/>
          <w:szCs w:val="20"/>
        </w:rPr>
        <w:t>________</w:t>
      </w:r>
      <w:r w:rsidR="000E5054" w:rsidRPr="00AC3166">
        <w:rPr>
          <w:sz w:val="20"/>
          <w:szCs w:val="20"/>
        </w:rPr>
        <w:t>_______</w:t>
      </w:r>
    </w:p>
    <w:p w:rsidR="00B75D75" w:rsidRDefault="00B75D75">
      <w:pPr>
        <w:pStyle w:val="Header"/>
        <w:tabs>
          <w:tab w:val="clear" w:pos="4320"/>
          <w:tab w:val="clear" w:pos="8640"/>
          <w:tab w:val="left" w:pos="2880"/>
          <w:tab w:val="left" w:leader="underscore" w:pos="5310"/>
          <w:tab w:val="left" w:pos="5760"/>
        </w:tabs>
        <w:spacing w:before="60" w:after="60"/>
        <w:rPr>
          <w:sz w:val="20"/>
          <w:szCs w:val="20"/>
        </w:rPr>
      </w:pPr>
      <w:r>
        <w:rPr>
          <w:sz w:val="20"/>
          <w:szCs w:val="20"/>
        </w:rPr>
        <w:t>Comment</w:t>
      </w:r>
      <w:r w:rsidR="009631A0">
        <w:rPr>
          <w:sz w:val="20"/>
          <w:szCs w:val="20"/>
        </w:rPr>
        <w:t>s</w:t>
      </w:r>
      <w:r>
        <w:rPr>
          <w:sz w:val="20"/>
          <w:szCs w:val="20"/>
        </w:rPr>
        <w:t>:</w:t>
      </w:r>
    </w:p>
    <w:p w:rsidR="000A5EE4" w:rsidRDefault="009631A0" w:rsidP="000A5EE4">
      <w:pPr>
        <w:pStyle w:val="Header"/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0A5EE4" w:rsidSect="008B11ED">
      <w:headerReference w:type="default" r:id="rId5"/>
      <w:pgSz w:w="11909" w:h="16834" w:code="9"/>
      <w:pgMar w:top="360" w:right="869" w:bottom="360" w:left="96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A5EE4" w:rsidRPr="000A5EE4" w:rsidRDefault="00F8095A" w:rsidP="000A5EE4">
    <w:pPr>
      <w:pStyle w:val="Header"/>
      <w:jc w:val="center"/>
      <w:rPr>
        <w:sz w:val="32"/>
      </w:rPr>
    </w:pPr>
    <w:r>
      <w:rPr>
        <w:rFonts w:ascii="Abadi MT Condensed Extra Bold" w:hAnsi="Abadi MT Condensed Extra Bold" w:cs="Lucida Sans Unicode"/>
        <w:noProof/>
        <w:sz w:val="32"/>
        <w:szCs w:val="32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533400" cy="431800"/>
          <wp:effectExtent l="25400" t="0" r="0" b="0"/>
          <wp:wrapSquare wrapText="bothSides"/>
          <wp:docPr id="1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43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A5EE4" w:rsidRPr="000A5EE4">
      <w:rPr>
        <w:rFonts w:ascii="Abadi MT Condensed Extra Bold" w:hAnsi="Abadi MT Condensed Extra Bold" w:cs="Lucida Sans Unicode"/>
        <w:sz w:val="32"/>
        <w:szCs w:val="32"/>
      </w:rPr>
      <w:t>Application for Professional Development Funds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0pt;height:18pt" o:bullet="t">
        <v:imagedata r:id="rId1" o:title="BD21337_"/>
      </v:shape>
    </w:pict>
  </w:numPicBullet>
  <w:abstractNum w:abstractNumId="0">
    <w:nsid w:val="14925A2C"/>
    <w:multiLevelType w:val="hybridMultilevel"/>
    <w:tmpl w:val="349A7A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015A9"/>
    <w:multiLevelType w:val="hybridMultilevel"/>
    <w:tmpl w:val="745C7E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586C20"/>
    <w:multiLevelType w:val="hybridMultilevel"/>
    <w:tmpl w:val="87CE927C"/>
    <w:lvl w:ilvl="0" w:tplc="5EE85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F91E62"/>
    <w:multiLevelType w:val="hybridMultilevel"/>
    <w:tmpl w:val="BE7E59E4"/>
    <w:lvl w:ilvl="0" w:tplc="1AA6DCD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1AA6DCD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2" w:tplc="04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43EB3F5E"/>
    <w:multiLevelType w:val="hybridMultilevel"/>
    <w:tmpl w:val="9DAAF71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0C4BAB"/>
    <w:multiLevelType w:val="hybridMultilevel"/>
    <w:tmpl w:val="3A2CFC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B00767"/>
    <w:multiLevelType w:val="hybridMultilevel"/>
    <w:tmpl w:val="643E13F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3024A99"/>
    <w:multiLevelType w:val="hybridMultilevel"/>
    <w:tmpl w:val="414C7992"/>
    <w:lvl w:ilvl="0" w:tplc="1AA6DCD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1AA6DCD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5A61733C"/>
    <w:multiLevelType w:val="hybridMultilevel"/>
    <w:tmpl w:val="286E7D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8C994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002ECE"/>
    <w:multiLevelType w:val="hybridMultilevel"/>
    <w:tmpl w:val="BA1084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2E27F6"/>
    <w:multiLevelType w:val="hybridMultilevel"/>
    <w:tmpl w:val="97FC23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6"/>
  </w:num>
  <w:num w:numId="8">
    <w:abstractNumId w:val="8"/>
  </w:num>
  <w:num w:numId="9">
    <w:abstractNumId w:val="10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revisionView w:markup="0"/>
  <w:doNotTrackMoves/>
  <w:documentProtection w:edit="forms" w:enforcement="1"/>
  <w:defaultTabStop w:val="720"/>
  <w:drawingGridHorizontalSpacing w:val="120"/>
  <w:displayHorizontalDrawingGridEvery w:val="2"/>
  <w:displayVerticalDrawingGridEvery w:val="2"/>
  <w:noPunctuationKerning/>
  <w:characterSpacingControl w:val="doNotCompress"/>
  <w:savePreviewPicture/>
  <w:doNotValidateAgainstSchema/>
  <w:doNotDemarcateInvalidXml/>
  <w:hdrShapeDefaults>
    <o:shapedefaults v:ext="edit" spidmax="2050">
      <o:colormru v:ext="edit" colors="#dde1f5"/>
      <o:colormenu v:ext="edit" fillcolor="none"/>
    </o:shapedefaults>
  </w:hdrShapeDefaults>
  <w:compat/>
  <w:rsids>
    <w:rsidRoot w:val="000E5054"/>
    <w:rsid w:val="0005482D"/>
    <w:rsid w:val="000720A5"/>
    <w:rsid w:val="000755DF"/>
    <w:rsid w:val="00080412"/>
    <w:rsid w:val="00096F75"/>
    <w:rsid w:val="000A1096"/>
    <w:rsid w:val="000A34F0"/>
    <w:rsid w:val="000A5EE4"/>
    <w:rsid w:val="000B1D16"/>
    <w:rsid w:val="000D5B5D"/>
    <w:rsid w:val="000E5054"/>
    <w:rsid w:val="000E7A6F"/>
    <w:rsid w:val="000F26C1"/>
    <w:rsid w:val="001013A0"/>
    <w:rsid w:val="00103834"/>
    <w:rsid w:val="00133D15"/>
    <w:rsid w:val="001553EC"/>
    <w:rsid w:val="0015734D"/>
    <w:rsid w:val="0016402F"/>
    <w:rsid w:val="0017012F"/>
    <w:rsid w:val="001B629B"/>
    <w:rsid w:val="001D046D"/>
    <w:rsid w:val="00242323"/>
    <w:rsid w:val="002934C4"/>
    <w:rsid w:val="00294A30"/>
    <w:rsid w:val="002C2476"/>
    <w:rsid w:val="002D224D"/>
    <w:rsid w:val="002D3ADA"/>
    <w:rsid w:val="002D446E"/>
    <w:rsid w:val="002F2C2A"/>
    <w:rsid w:val="00383ACA"/>
    <w:rsid w:val="003903A2"/>
    <w:rsid w:val="00400FFC"/>
    <w:rsid w:val="00406FB3"/>
    <w:rsid w:val="00420F1E"/>
    <w:rsid w:val="00437EB1"/>
    <w:rsid w:val="00486523"/>
    <w:rsid w:val="004A6F69"/>
    <w:rsid w:val="004C4DC4"/>
    <w:rsid w:val="004E070C"/>
    <w:rsid w:val="0050540E"/>
    <w:rsid w:val="00513260"/>
    <w:rsid w:val="00517969"/>
    <w:rsid w:val="00523739"/>
    <w:rsid w:val="00543273"/>
    <w:rsid w:val="00557064"/>
    <w:rsid w:val="00565C31"/>
    <w:rsid w:val="005762E5"/>
    <w:rsid w:val="005D5CFF"/>
    <w:rsid w:val="005D7BE8"/>
    <w:rsid w:val="005E11C1"/>
    <w:rsid w:val="005E3B83"/>
    <w:rsid w:val="005F6EF4"/>
    <w:rsid w:val="00633C60"/>
    <w:rsid w:val="00690E0E"/>
    <w:rsid w:val="00697CD7"/>
    <w:rsid w:val="00697E7A"/>
    <w:rsid w:val="006B786A"/>
    <w:rsid w:val="006D2F68"/>
    <w:rsid w:val="00770E87"/>
    <w:rsid w:val="00774047"/>
    <w:rsid w:val="007974B7"/>
    <w:rsid w:val="007A1143"/>
    <w:rsid w:val="007C4218"/>
    <w:rsid w:val="007C7577"/>
    <w:rsid w:val="00826C78"/>
    <w:rsid w:val="00827DBD"/>
    <w:rsid w:val="00831E8F"/>
    <w:rsid w:val="00873015"/>
    <w:rsid w:val="0089465F"/>
    <w:rsid w:val="008B11ED"/>
    <w:rsid w:val="008C5577"/>
    <w:rsid w:val="008D14C2"/>
    <w:rsid w:val="008D42BF"/>
    <w:rsid w:val="008E3E00"/>
    <w:rsid w:val="008E4555"/>
    <w:rsid w:val="00900421"/>
    <w:rsid w:val="00905D8D"/>
    <w:rsid w:val="009427E4"/>
    <w:rsid w:val="00942DDD"/>
    <w:rsid w:val="00951BEF"/>
    <w:rsid w:val="009631A0"/>
    <w:rsid w:val="00975690"/>
    <w:rsid w:val="00984659"/>
    <w:rsid w:val="00987005"/>
    <w:rsid w:val="009B2F9B"/>
    <w:rsid w:val="009C00BA"/>
    <w:rsid w:val="009C675E"/>
    <w:rsid w:val="009C6C28"/>
    <w:rsid w:val="00A21164"/>
    <w:rsid w:val="00A64359"/>
    <w:rsid w:val="00AB1079"/>
    <w:rsid w:val="00AB65B6"/>
    <w:rsid w:val="00AE5B4C"/>
    <w:rsid w:val="00B05CCF"/>
    <w:rsid w:val="00B408BC"/>
    <w:rsid w:val="00B535FC"/>
    <w:rsid w:val="00B5763F"/>
    <w:rsid w:val="00B75D75"/>
    <w:rsid w:val="00B81A67"/>
    <w:rsid w:val="00B8321C"/>
    <w:rsid w:val="00B9140E"/>
    <w:rsid w:val="00BB726B"/>
    <w:rsid w:val="00BD3030"/>
    <w:rsid w:val="00C074B9"/>
    <w:rsid w:val="00C41939"/>
    <w:rsid w:val="00C50055"/>
    <w:rsid w:val="00CA38F0"/>
    <w:rsid w:val="00CA5BEF"/>
    <w:rsid w:val="00CF150E"/>
    <w:rsid w:val="00CF3109"/>
    <w:rsid w:val="00CF3177"/>
    <w:rsid w:val="00D23ECF"/>
    <w:rsid w:val="00D326C8"/>
    <w:rsid w:val="00D34D9A"/>
    <w:rsid w:val="00D420A0"/>
    <w:rsid w:val="00D66653"/>
    <w:rsid w:val="00D7462B"/>
    <w:rsid w:val="00D75076"/>
    <w:rsid w:val="00D8476A"/>
    <w:rsid w:val="00DA50AD"/>
    <w:rsid w:val="00DC54C0"/>
    <w:rsid w:val="00E15E94"/>
    <w:rsid w:val="00E643D6"/>
    <w:rsid w:val="00E86DDA"/>
    <w:rsid w:val="00E96BE5"/>
    <w:rsid w:val="00EA6733"/>
    <w:rsid w:val="00F02AE3"/>
    <w:rsid w:val="00F15C03"/>
    <w:rsid w:val="00F3166D"/>
    <w:rsid w:val="00F51A1F"/>
    <w:rsid w:val="00F8095A"/>
    <w:rsid w:val="00F96ED0"/>
    <w:rsid w:val="00FC561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e1f5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326C8"/>
  </w:style>
  <w:style w:type="paragraph" w:styleId="Heading1">
    <w:name w:val="heading 1"/>
    <w:basedOn w:val="Normal"/>
    <w:next w:val="Normal"/>
    <w:qFormat/>
    <w:rsid w:val="00D326C8"/>
    <w:pPr>
      <w:keepNext/>
      <w:spacing w:before="60" w:after="60"/>
      <w:outlineLvl w:val="0"/>
    </w:pPr>
    <w:rPr>
      <w:b/>
      <w:bCs/>
    </w:rPr>
  </w:style>
  <w:style w:type="paragraph" w:styleId="Heading4">
    <w:name w:val="heading 4"/>
    <w:basedOn w:val="Normal"/>
    <w:next w:val="Normal"/>
    <w:qFormat/>
    <w:rsid w:val="00D326C8"/>
    <w:pPr>
      <w:keepNext/>
      <w:spacing w:before="60" w:after="60"/>
      <w:outlineLvl w:val="3"/>
    </w:pPr>
    <w:rPr>
      <w:b/>
      <w:bCs/>
      <w:u w:val="singl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D326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26C8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D326C8"/>
    <w:pPr>
      <w:spacing w:before="60" w:after="60"/>
      <w:jc w:val="center"/>
    </w:pPr>
    <w:rPr>
      <w:b/>
      <w:bCs/>
      <w:sz w:val="32"/>
    </w:rPr>
  </w:style>
  <w:style w:type="paragraph" w:styleId="BodyText">
    <w:name w:val="Body Text"/>
    <w:basedOn w:val="Normal"/>
    <w:rsid w:val="00D326C8"/>
    <w:pPr>
      <w:spacing w:before="60" w:after="60"/>
    </w:pPr>
    <w:rPr>
      <w:sz w:val="22"/>
    </w:rPr>
  </w:style>
  <w:style w:type="paragraph" w:styleId="BalloonText">
    <w:name w:val="Balloon Text"/>
    <w:basedOn w:val="Normal"/>
    <w:semiHidden/>
    <w:rsid w:val="00F651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B60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E24FB"/>
    <w:rPr>
      <w:color w:val="0000FF"/>
      <w:u w:val="single"/>
    </w:rPr>
  </w:style>
  <w:style w:type="paragraph" w:styleId="ListParagraph">
    <w:name w:val="List Paragraph"/>
    <w:basedOn w:val="Normal"/>
    <w:rsid w:val="00406F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huilingpan:.novell:groupwise:huiling%20pan:Client:2107:117132:Application%20for%20PD%2009-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Application for PD 09-10.dot</Template>
  <TotalTime>0</TotalTime>
  <Pages>1</Pages>
  <Words>514</Words>
  <Characters>2933</Characters>
  <Application>Microsoft Macintosh Word</Application>
  <DocSecurity>4</DocSecurity>
  <Lines>24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Application for Professional Development</vt:lpstr>
      <vt:lpstr>How will this Professional Development experience meet the criteria above? How d</vt:lpstr>
    </vt:vector>
  </TitlesOfParts>
  <Manager/>
  <Company>SAS</Company>
  <LinksUpToDate>false</LinksUpToDate>
  <CharactersWithSpaces>3601</CharactersWithSpaces>
  <SharedDoc>false</SharedDoc>
  <HyperlinkBase/>
  <HLinks>
    <vt:vector size="12" baseType="variant">
      <vt:variant>
        <vt:i4>6357047</vt:i4>
      </vt:variant>
      <vt:variant>
        <vt:i4>98</vt:i4>
      </vt:variant>
      <vt:variant>
        <vt:i4>0</vt:i4>
      </vt:variant>
      <vt:variant>
        <vt:i4>5</vt:i4>
      </vt:variant>
      <vt:variant>
        <vt:lpwstr>http://saspdn.ning.com</vt:lpwstr>
      </vt:variant>
      <vt:variant>
        <vt:lpwstr/>
      </vt:variant>
      <vt:variant>
        <vt:i4>3735636</vt:i4>
      </vt:variant>
      <vt:variant>
        <vt:i4>12189</vt:i4>
      </vt:variant>
      <vt:variant>
        <vt:i4>1025</vt:i4>
      </vt:variant>
      <vt:variant>
        <vt:i4>1</vt:i4>
      </vt:variant>
      <vt:variant>
        <vt:lpwstr>BD21337_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Professional Development</dc:title>
  <dc:subject/>
  <dc:creator>Huiling Pan</dc:creator>
  <cp:keywords/>
  <dc:description/>
  <cp:lastModifiedBy>Amanda DeCardy</cp:lastModifiedBy>
  <cp:revision>2</cp:revision>
  <cp:lastPrinted>2010-04-27T03:45:00Z</cp:lastPrinted>
  <dcterms:created xsi:type="dcterms:W3CDTF">2010-05-17T05:40:00Z</dcterms:created>
  <dcterms:modified xsi:type="dcterms:W3CDTF">2010-05-17T05:40:00Z</dcterms:modified>
  <cp:category/>
</cp:coreProperties>
</file>